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Y="309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5"/>
        <w:gridCol w:w="10829"/>
      </w:tblGrid>
      <w:tr w:rsidR="00736ABD" w:rsidRPr="00D95B49" w14:paraId="63CBBAC1" w14:textId="77777777" w:rsidTr="00916292">
        <w:tc>
          <w:tcPr>
            <w:tcW w:w="1131" w:type="pct"/>
            <w:shd w:val="clear" w:color="auto" w:fill="FFC000"/>
          </w:tcPr>
          <w:p w14:paraId="026BAEC2" w14:textId="77777777" w:rsidR="00736ABD" w:rsidRPr="00D95B49" w:rsidRDefault="00736ABD" w:rsidP="00916292">
            <w:pPr>
              <w:spacing w:before="60" w:after="60" w:line="240" w:lineRule="auto"/>
              <w:jc w:val="both"/>
              <w:rPr>
                <w:rFonts w:ascii="Arial" w:hAnsi="Arial" w:cs="Arial"/>
                <w:b/>
                <w:sz w:val="24"/>
                <w:szCs w:val="24"/>
              </w:rPr>
            </w:pPr>
            <w:r w:rsidRPr="00D95B49">
              <w:rPr>
                <w:rFonts w:ascii="Arial" w:hAnsi="Arial" w:cs="Arial"/>
                <w:b/>
                <w:sz w:val="24"/>
                <w:szCs w:val="24"/>
              </w:rPr>
              <w:t>nr i nazwa priorytetu</w:t>
            </w:r>
          </w:p>
        </w:tc>
        <w:tc>
          <w:tcPr>
            <w:tcW w:w="3869" w:type="pct"/>
            <w:tcBorders>
              <w:top w:val="single" w:sz="4" w:space="0" w:color="000000"/>
              <w:left w:val="single" w:sz="4" w:space="0" w:color="000000"/>
              <w:bottom w:val="single" w:sz="4" w:space="0" w:color="000000"/>
              <w:right w:val="single" w:sz="4" w:space="0" w:color="000000"/>
            </w:tcBorders>
          </w:tcPr>
          <w:p w14:paraId="781BF67B" w14:textId="605C0223" w:rsidR="00736ABD" w:rsidRPr="00D95B49" w:rsidRDefault="00736ABD" w:rsidP="00916292">
            <w:pPr>
              <w:spacing w:before="60" w:after="120" w:line="240" w:lineRule="auto"/>
              <w:rPr>
                <w:rFonts w:ascii="Arial" w:hAnsi="Arial" w:cs="Arial"/>
                <w:b/>
                <w:sz w:val="24"/>
                <w:szCs w:val="24"/>
              </w:rPr>
            </w:pPr>
            <w:r w:rsidRPr="00D95B49">
              <w:rPr>
                <w:rFonts w:ascii="Arial" w:eastAsia="Times New Roman" w:hAnsi="Arial" w:cs="Arial"/>
                <w:b/>
                <w:sz w:val="24"/>
                <w:szCs w:val="24"/>
              </w:rPr>
              <w:t>6. Fundusze europejskie dla rynku pracy, edukacji i włączenia społecznego</w:t>
            </w:r>
            <w:r w:rsidR="0098450C">
              <w:rPr>
                <w:rFonts w:ascii="Arial" w:eastAsia="Times New Roman" w:hAnsi="Arial" w:cs="Arial"/>
                <w:b/>
                <w:sz w:val="24"/>
                <w:szCs w:val="24"/>
              </w:rPr>
              <w:t xml:space="preserve"> </w:t>
            </w:r>
          </w:p>
        </w:tc>
      </w:tr>
      <w:tr w:rsidR="00736ABD" w:rsidRPr="00D95B49" w14:paraId="249FBF66" w14:textId="77777777" w:rsidTr="00916292">
        <w:tc>
          <w:tcPr>
            <w:tcW w:w="1131" w:type="pct"/>
            <w:shd w:val="clear" w:color="auto" w:fill="FFC000"/>
          </w:tcPr>
          <w:p w14:paraId="19C86870" w14:textId="77777777" w:rsidR="00736ABD" w:rsidRPr="00D95B49" w:rsidRDefault="00736ABD" w:rsidP="00916292">
            <w:pPr>
              <w:spacing w:before="60" w:after="60" w:line="240" w:lineRule="auto"/>
              <w:jc w:val="both"/>
              <w:rPr>
                <w:rFonts w:ascii="Arial" w:hAnsi="Arial" w:cs="Arial"/>
                <w:b/>
                <w:sz w:val="24"/>
                <w:szCs w:val="24"/>
              </w:rPr>
            </w:pPr>
            <w:r w:rsidRPr="00D95B49">
              <w:rPr>
                <w:rFonts w:ascii="Arial" w:hAnsi="Arial" w:cs="Arial"/>
                <w:b/>
                <w:sz w:val="24"/>
                <w:szCs w:val="24"/>
              </w:rPr>
              <w:t>nr i nazwa działania</w:t>
            </w:r>
          </w:p>
        </w:tc>
        <w:tc>
          <w:tcPr>
            <w:tcW w:w="3869" w:type="pct"/>
            <w:tcBorders>
              <w:top w:val="single" w:sz="4" w:space="0" w:color="000000"/>
              <w:left w:val="single" w:sz="4" w:space="0" w:color="000000"/>
              <w:bottom w:val="single" w:sz="4" w:space="0" w:color="000000"/>
              <w:right w:val="single" w:sz="4" w:space="0" w:color="000000"/>
            </w:tcBorders>
          </w:tcPr>
          <w:p w14:paraId="385B60DD" w14:textId="77777777" w:rsidR="00736ABD" w:rsidRPr="00D95B49" w:rsidRDefault="00736ABD" w:rsidP="00916292">
            <w:pPr>
              <w:spacing w:before="60" w:after="120" w:line="240" w:lineRule="auto"/>
              <w:rPr>
                <w:rFonts w:ascii="Arial" w:hAnsi="Arial" w:cs="Arial"/>
                <w:b/>
                <w:sz w:val="24"/>
                <w:szCs w:val="24"/>
              </w:rPr>
            </w:pPr>
            <w:r>
              <w:rPr>
                <w:rFonts w:ascii="Arial" w:hAnsi="Arial" w:cs="Arial"/>
                <w:b/>
                <w:sz w:val="24"/>
                <w:szCs w:val="24"/>
              </w:rPr>
              <w:t>6.22</w:t>
            </w:r>
            <w:r w:rsidRPr="00D95B49">
              <w:rPr>
                <w:rFonts w:ascii="Arial" w:hAnsi="Arial" w:cs="Arial"/>
                <w:b/>
                <w:sz w:val="24"/>
                <w:szCs w:val="24"/>
              </w:rPr>
              <w:t xml:space="preserve"> Wspar</w:t>
            </w:r>
            <w:r>
              <w:rPr>
                <w:rFonts w:ascii="Arial" w:hAnsi="Arial" w:cs="Arial"/>
                <w:b/>
                <w:sz w:val="24"/>
                <w:szCs w:val="24"/>
              </w:rPr>
              <w:t>cie usług społecznych i zdrowotnych w regionie - RLKS</w:t>
            </w:r>
          </w:p>
        </w:tc>
      </w:tr>
      <w:tr w:rsidR="00736ABD" w:rsidRPr="00D95B49" w14:paraId="50261150" w14:textId="77777777" w:rsidTr="00916292">
        <w:tc>
          <w:tcPr>
            <w:tcW w:w="1131" w:type="pct"/>
            <w:shd w:val="clear" w:color="auto" w:fill="FFC000"/>
          </w:tcPr>
          <w:p w14:paraId="1F7E7FFA" w14:textId="77777777" w:rsidR="00736ABD" w:rsidRPr="00D95B49" w:rsidRDefault="00736ABD" w:rsidP="00916292">
            <w:pPr>
              <w:spacing w:before="60" w:after="60" w:line="240" w:lineRule="auto"/>
              <w:jc w:val="both"/>
              <w:rPr>
                <w:rFonts w:ascii="Arial" w:hAnsi="Arial" w:cs="Arial"/>
                <w:b/>
                <w:sz w:val="24"/>
                <w:szCs w:val="24"/>
              </w:rPr>
            </w:pPr>
            <w:r w:rsidRPr="00D95B49">
              <w:rPr>
                <w:rFonts w:ascii="Arial" w:hAnsi="Arial" w:cs="Arial"/>
                <w:b/>
                <w:sz w:val="24"/>
                <w:szCs w:val="24"/>
              </w:rPr>
              <w:t xml:space="preserve">cel szczegółowy </w:t>
            </w:r>
          </w:p>
        </w:tc>
        <w:tc>
          <w:tcPr>
            <w:tcW w:w="3869" w:type="pct"/>
            <w:tcBorders>
              <w:top w:val="single" w:sz="4" w:space="0" w:color="000000"/>
              <w:left w:val="single" w:sz="4" w:space="0" w:color="000000"/>
              <w:bottom w:val="single" w:sz="4" w:space="0" w:color="000000"/>
              <w:right w:val="single" w:sz="4" w:space="0" w:color="000000"/>
            </w:tcBorders>
          </w:tcPr>
          <w:p w14:paraId="53005E14" w14:textId="77777777" w:rsidR="00736ABD" w:rsidRPr="00D95B49" w:rsidRDefault="00736ABD" w:rsidP="00916292">
            <w:pPr>
              <w:spacing w:before="60" w:after="120" w:line="240" w:lineRule="auto"/>
              <w:rPr>
                <w:rFonts w:ascii="Arial" w:hAnsi="Arial" w:cs="Arial"/>
                <w:b/>
                <w:sz w:val="24"/>
                <w:szCs w:val="24"/>
              </w:rPr>
            </w:pPr>
            <w:r w:rsidRPr="00D95B49">
              <w:rPr>
                <w:rFonts w:ascii="Arial" w:hAnsi="Arial" w:cs="Arial"/>
                <w:b/>
                <w:sz w:val="24"/>
                <w:szCs w:val="24"/>
              </w:rPr>
              <w:t>(k)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Pr>
                <w:rFonts w:ascii="Arial" w:hAnsi="Arial" w:cs="Arial"/>
                <w:b/>
                <w:sz w:val="24"/>
                <w:szCs w:val="24"/>
              </w:rPr>
              <w:t>.</w:t>
            </w:r>
          </w:p>
        </w:tc>
      </w:tr>
      <w:tr w:rsidR="00736ABD" w:rsidRPr="00D95B49" w14:paraId="3EE97066" w14:textId="77777777" w:rsidTr="00916292">
        <w:trPr>
          <w:trHeight w:val="70"/>
        </w:trPr>
        <w:tc>
          <w:tcPr>
            <w:tcW w:w="1131" w:type="pct"/>
            <w:shd w:val="clear" w:color="auto" w:fill="FFC000"/>
          </w:tcPr>
          <w:p w14:paraId="5F73010D" w14:textId="77777777" w:rsidR="00736ABD" w:rsidRPr="00D95B49" w:rsidRDefault="00736ABD" w:rsidP="00916292">
            <w:pPr>
              <w:spacing w:before="60" w:after="60" w:line="240" w:lineRule="auto"/>
              <w:jc w:val="both"/>
              <w:rPr>
                <w:rFonts w:ascii="Arial" w:hAnsi="Arial" w:cs="Arial"/>
                <w:b/>
                <w:sz w:val="24"/>
                <w:szCs w:val="24"/>
              </w:rPr>
            </w:pPr>
            <w:r w:rsidRPr="00D95B49">
              <w:rPr>
                <w:rFonts w:ascii="Arial" w:hAnsi="Arial" w:cs="Arial"/>
                <w:b/>
                <w:sz w:val="24"/>
                <w:szCs w:val="24"/>
              </w:rPr>
              <w:t>typ projektu</w:t>
            </w:r>
          </w:p>
        </w:tc>
        <w:tc>
          <w:tcPr>
            <w:tcW w:w="3869" w:type="pct"/>
            <w:tcBorders>
              <w:top w:val="single" w:sz="4" w:space="0" w:color="000000"/>
              <w:left w:val="single" w:sz="4" w:space="0" w:color="000000"/>
              <w:bottom w:val="single" w:sz="4" w:space="0" w:color="000000"/>
              <w:right w:val="single" w:sz="4" w:space="0" w:color="000000"/>
            </w:tcBorders>
          </w:tcPr>
          <w:p w14:paraId="59FC4B81" w14:textId="77777777" w:rsidR="00736ABD" w:rsidRPr="00D95B49" w:rsidRDefault="00736ABD" w:rsidP="00916292">
            <w:pPr>
              <w:spacing w:after="120" w:line="240" w:lineRule="auto"/>
              <w:rPr>
                <w:rFonts w:ascii="Arial" w:hAnsi="Arial" w:cs="Arial"/>
                <w:b/>
                <w:sz w:val="24"/>
                <w:szCs w:val="24"/>
              </w:rPr>
            </w:pPr>
            <w:r>
              <w:rPr>
                <w:rFonts w:ascii="Arial" w:hAnsi="Arial" w:cs="Arial"/>
                <w:b/>
                <w:sz w:val="24"/>
                <w:szCs w:val="24"/>
              </w:rPr>
              <w:t>A.</w:t>
            </w:r>
            <w:r w:rsidRPr="00D95B49">
              <w:rPr>
                <w:rFonts w:ascii="Arial" w:hAnsi="Arial" w:cs="Arial"/>
                <w:b/>
                <w:sz w:val="24"/>
                <w:szCs w:val="24"/>
              </w:rPr>
              <w:t xml:space="preserve"> Tworzenie nowych oraz rozwój już istniejących placówek wsparcia dziennego dla dzieci i młodzieży</w:t>
            </w:r>
            <w:r>
              <w:rPr>
                <w:rFonts w:ascii="Arial" w:hAnsi="Arial" w:cs="Arial"/>
                <w:b/>
                <w:sz w:val="24"/>
                <w:szCs w:val="24"/>
              </w:rPr>
              <w:t>.</w:t>
            </w:r>
          </w:p>
        </w:tc>
      </w:tr>
    </w:tbl>
    <w:p w14:paraId="2CF33FDB" w14:textId="71BF3515" w:rsidR="00916292" w:rsidRPr="002868D6" w:rsidRDefault="004715A1" w:rsidP="001027BA">
      <w:pPr>
        <w:spacing w:after="0" w:line="276" w:lineRule="auto"/>
        <w:jc w:val="right"/>
        <w:rPr>
          <w:rFonts w:ascii="Arial" w:hAnsi="Arial" w:cs="Arial"/>
          <w:szCs w:val="24"/>
        </w:rPr>
      </w:pPr>
      <w:r w:rsidRPr="002868D6">
        <w:rPr>
          <w:rFonts w:ascii="Arial" w:hAnsi="Arial" w:cs="Arial"/>
          <w:szCs w:val="24"/>
        </w:rPr>
        <w:t>Załącznik nr 1</w:t>
      </w:r>
      <w:r w:rsidR="00DB1926" w:rsidRPr="002868D6">
        <w:rPr>
          <w:rFonts w:ascii="Arial" w:hAnsi="Arial" w:cs="Arial"/>
          <w:szCs w:val="24"/>
        </w:rPr>
        <w:t>A</w:t>
      </w:r>
      <w:r w:rsidRPr="002868D6">
        <w:rPr>
          <w:rFonts w:ascii="Arial" w:hAnsi="Arial" w:cs="Arial"/>
          <w:szCs w:val="24"/>
        </w:rPr>
        <w:br/>
        <w:t>do Regulaminu naboru wniosków</w:t>
      </w:r>
      <w:del w:id="0" w:author="Sylwia Krauzowicz" w:date="2026-01-15T13:30:00Z" w16du:dateUtc="2026-01-15T12:30:00Z">
        <w:r w:rsidRPr="002868D6" w:rsidDel="001027BA">
          <w:rPr>
            <w:rFonts w:ascii="Arial" w:hAnsi="Arial" w:cs="Arial"/>
            <w:szCs w:val="24"/>
          </w:rPr>
          <w:delText xml:space="preserve"> </w:delText>
        </w:r>
      </w:del>
    </w:p>
    <w:p w14:paraId="73DD14B0" w14:textId="574F9654" w:rsidR="004715A1" w:rsidRPr="002868D6" w:rsidRDefault="00FA3208" w:rsidP="00263FC6">
      <w:pPr>
        <w:spacing w:line="276" w:lineRule="auto"/>
        <w:jc w:val="right"/>
        <w:rPr>
          <w:rFonts w:ascii="Arial" w:hAnsi="Arial" w:cs="Arial"/>
          <w:szCs w:val="24"/>
        </w:rPr>
      </w:pPr>
      <w:r>
        <w:rPr>
          <w:rFonts w:ascii="Arial" w:hAnsi="Arial" w:cs="Arial"/>
          <w:szCs w:val="24"/>
        </w:rPr>
        <w:t xml:space="preserve">nr </w:t>
      </w:r>
      <w:r w:rsidR="001027BA" w:rsidRPr="001027BA">
        <w:rPr>
          <w:rFonts w:ascii="Arial" w:hAnsi="Arial" w:cs="Arial"/>
          <w:szCs w:val="24"/>
        </w:rPr>
        <w:t>FEMP.06.22-IZ.00-013/26</w:t>
      </w:r>
    </w:p>
    <w:p w14:paraId="704C7743" w14:textId="170E0B80" w:rsidR="00736ABD" w:rsidRDefault="00736ABD"/>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6095"/>
        <w:gridCol w:w="2268"/>
        <w:gridCol w:w="6"/>
        <w:gridCol w:w="1695"/>
        <w:gridCol w:w="964"/>
      </w:tblGrid>
      <w:tr w:rsidR="00736ABD" w:rsidRPr="002677FC" w14:paraId="500FD338" w14:textId="77777777" w:rsidTr="002868D6">
        <w:trPr>
          <w:trHeight w:val="547"/>
          <w:tblHeader/>
        </w:trPr>
        <w:tc>
          <w:tcPr>
            <w:tcW w:w="3114" w:type="dxa"/>
            <w:shd w:val="clear" w:color="auto" w:fill="FFC000"/>
            <w:vAlign w:val="center"/>
          </w:tcPr>
          <w:p w14:paraId="4088476A" w14:textId="77777777" w:rsidR="00736ABD" w:rsidRPr="002677FC" w:rsidRDefault="00736ABD" w:rsidP="006C034D">
            <w:pPr>
              <w:spacing w:after="60" w:line="276" w:lineRule="auto"/>
              <w:jc w:val="center"/>
              <w:rPr>
                <w:rFonts w:ascii="Arial" w:eastAsia="Times New Roman" w:hAnsi="Arial" w:cs="Arial"/>
                <w:b/>
                <w:sz w:val="24"/>
              </w:rPr>
            </w:pPr>
            <w:r w:rsidRPr="002677FC">
              <w:rPr>
                <w:rFonts w:ascii="Arial" w:eastAsia="Times New Roman" w:hAnsi="Arial" w:cs="Arial"/>
                <w:b/>
                <w:sz w:val="24"/>
              </w:rPr>
              <w:t>nazwa kryterium</w:t>
            </w:r>
          </w:p>
        </w:tc>
        <w:tc>
          <w:tcPr>
            <w:tcW w:w="6095" w:type="dxa"/>
            <w:shd w:val="clear" w:color="auto" w:fill="FFC000"/>
            <w:vAlign w:val="center"/>
          </w:tcPr>
          <w:p w14:paraId="472893EF" w14:textId="77777777" w:rsidR="00736ABD" w:rsidRPr="002677FC" w:rsidRDefault="00736ABD" w:rsidP="006C034D">
            <w:pPr>
              <w:spacing w:after="60" w:line="276" w:lineRule="auto"/>
              <w:jc w:val="center"/>
              <w:rPr>
                <w:rFonts w:ascii="Arial" w:eastAsia="Times New Roman" w:hAnsi="Arial" w:cs="Arial"/>
                <w:b/>
                <w:sz w:val="24"/>
              </w:rPr>
            </w:pPr>
            <w:r w:rsidRPr="002677FC">
              <w:rPr>
                <w:rFonts w:ascii="Arial" w:eastAsia="Times New Roman" w:hAnsi="Arial" w:cs="Arial"/>
                <w:b/>
                <w:sz w:val="24"/>
              </w:rPr>
              <w:t>definicja kryterium</w:t>
            </w:r>
          </w:p>
        </w:tc>
        <w:tc>
          <w:tcPr>
            <w:tcW w:w="2274" w:type="dxa"/>
            <w:gridSpan w:val="2"/>
            <w:shd w:val="clear" w:color="auto" w:fill="FFC000"/>
            <w:vAlign w:val="center"/>
          </w:tcPr>
          <w:p w14:paraId="7AC01D46" w14:textId="77777777" w:rsidR="00736ABD" w:rsidRPr="002677FC" w:rsidRDefault="00736ABD" w:rsidP="006C034D">
            <w:pPr>
              <w:spacing w:after="60" w:line="276" w:lineRule="auto"/>
              <w:jc w:val="center"/>
              <w:rPr>
                <w:rFonts w:ascii="Arial" w:eastAsia="Times New Roman" w:hAnsi="Arial" w:cs="Arial"/>
                <w:b/>
                <w:sz w:val="24"/>
              </w:rPr>
            </w:pPr>
            <w:r w:rsidRPr="002677FC">
              <w:rPr>
                <w:rFonts w:ascii="Arial" w:eastAsia="Times New Roman" w:hAnsi="Arial" w:cs="Arial"/>
                <w:b/>
                <w:sz w:val="24"/>
              </w:rPr>
              <w:t>ocena</w:t>
            </w:r>
          </w:p>
        </w:tc>
        <w:tc>
          <w:tcPr>
            <w:tcW w:w="1695" w:type="dxa"/>
            <w:shd w:val="clear" w:color="auto" w:fill="FFC000"/>
            <w:vAlign w:val="center"/>
          </w:tcPr>
          <w:p w14:paraId="37300463" w14:textId="77777777" w:rsidR="00736ABD" w:rsidRPr="002677FC" w:rsidRDefault="00736ABD" w:rsidP="006C034D">
            <w:pPr>
              <w:spacing w:after="60" w:line="276" w:lineRule="auto"/>
              <w:jc w:val="center"/>
              <w:rPr>
                <w:rFonts w:ascii="Arial" w:eastAsia="Times New Roman" w:hAnsi="Arial" w:cs="Arial"/>
                <w:b/>
                <w:sz w:val="24"/>
              </w:rPr>
            </w:pPr>
            <w:r w:rsidRPr="002677FC">
              <w:rPr>
                <w:rFonts w:ascii="Arial" w:eastAsia="Times New Roman" w:hAnsi="Arial" w:cs="Arial"/>
                <w:b/>
                <w:sz w:val="24"/>
              </w:rPr>
              <w:t>oceniający</w:t>
            </w:r>
          </w:p>
        </w:tc>
        <w:tc>
          <w:tcPr>
            <w:tcW w:w="964" w:type="dxa"/>
            <w:shd w:val="clear" w:color="auto" w:fill="FFC000"/>
            <w:vAlign w:val="center"/>
          </w:tcPr>
          <w:p w14:paraId="48250A7A" w14:textId="77777777" w:rsidR="00736ABD" w:rsidRPr="002677FC" w:rsidRDefault="00736ABD" w:rsidP="006C034D">
            <w:pPr>
              <w:spacing w:after="60" w:line="276" w:lineRule="auto"/>
              <w:jc w:val="center"/>
              <w:rPr>
                <w:rFonts w:ascii="Arial" w:eastAsia="Times New Roman" w:hAnsi="Arial" w:cs="Arial"/>
                <w:b/>
                <w:sz w:val="24"/>
              </w:rPr>
            </w:pPr>
            <w:r w:rsidRPr="002677FC">
              <w:rPr>
                <w:rFonts w:ascii="Arial" w:eastAsia="Times New Roman" w:hAnsi="Arial" w:cs="Arial"/>
                <w:b/>
                <w:sz w:val="24"/>
              </w:rPr>
              <w:t>waga</w:t>
            </w:r>
          </w:p>
        </w:tc>
      </w:tr>
      <w:tr w:rsidR="00736ABD" w:rsidRPr="002677FC" w14:paraId="12E7FA17" w14:textId="77777777" w:rsidTr="002868D6">
        <w:trPr>
          <w:trHeight w:val="553"/>
        </w:trPr>
        <w:tc>
          <w:tcPr>
            <w:tcW w:w="14142" w:type="dxa"/>
            <w:gridSpan w:val="6"/>
            <w:shd w:val="clear" w:color="auto" w:fill="D9D9D9" w:themeFill="background1" w:themeFillShade="D9"/>
            <w:vAlign w:val="center"/>
          </w:tcPr>
          <w:p w14:paraId="0A26F093" w14:textId="77777777" w:rsidR="00736ABD" w:rsidRPr="002677FC" w:rsidRDefault="00736ABD" w:rsidP="006C034D">
            <w:pPr>
              <w:spacing w:after="60" w:line="276" w:lineRule="auto"/>
              <w:jc w:val="center"/>
              <w:rPr>
                <w:rFonts w:ascii="Arial" w:eastAsia="Times New Roman" w:hAnsi="Arial" w:cs="Arial"/>
                <w:b/>
              </w:rPr>
            </w:pPr>
            <w:r w:rsidRPr="002677FC">
              <w:rPr>
                <w:rFonts w:ascii="Arial" w:eastAsia="Times New Roman" w:hAnsi="Arial" w:cs="Arial"/>
                <w:b/>
              </w:rPr>
              <w:t>Kryteria oceny zgodności z programem</w:t>
            </w:r>
          </w:p>
        </w:tc>
      </w:tr>
      <w:tr w:rsidR="00736ABD" w:rsidRPr="002677FC" w14:paraId="3F976442" w14:textId="77777777" w:rsidTr="002868D6">
        <w:tc>
          <w:tcPr>
            <w:tcW w:w="3114" w:type="dxa"/>
            <w:vMerge w:val="restart"/>
            <w:vAlign w:val="center"/>
          </w:tcPr>
          <w:p w14:paraId="68721128" w14:textId="0C57B888" w:rsidR="00736ABD" w:rsidRPr="002677FC" w:rsidRDefault="00736ABD" w:rsidP="006C034D">
            <w:pPr>
              <w:pStyle w:val="Akapitzlist"/>
              <w:numPr>
                <w:ilvl w:val="0"/>
                <w:numId w:val="18"/>
              </w:numPr>
              <w:spacing w:after="60"/>
              <w:rPr>
                <w:rFonts w:ascii="Arial" w:hAnsi="Arial" w:cs="Arial"/>
                <w:b/>
              </w:rPr>
            </w:pPr>
            <w:r w:rsidRPr="002677FC">
              <w:rPr>
                <w:rFonts w:ascii="Arial" w:hAnsi="Arial" w:cs="Arial"/>
                <w:b/>
              </w:rPr>
              <w:t>Prawidłowość złożonych podpisów</w:t>
            </w:r>
          </w:p>
          <w:p w14:paraId="7B090C56" w14:textId="77777777" w:rsidR="00736ABD" w:rsidRPr="002677FC" w:rsidRDefault="00736ABD" w:rsidP="006C034D">
            <w:pPr>
              <w:spacing w:after="60" w:line="276" w:lineRule="auto"/>
              <w:rPr>
                <w:rFonts w:ascii="Arial" w:eastAsia="Times New Roman" w:hAnsi="Arial" w:cs="Arial"/>
                <w:b/>
              </w:rPr>
            </w:pPr>
          </w:p>
        </w:tc>
        <w:tc>
          <w:tcPr>
            <w:tcW w:w="6095" w:type="dxa"/>
            <w:vMerge w:val="restart"/>
            <w:vAlign w:val="center"/>
          </w:tcPr>
          <w:p w14:paraId="252B3329" w14:textId="77777777" w:rsidR="00736ABD" w:rsidRPr="002677FC" w:rsidRDefault="00736ABD" w:rsidP="006C034D">
            <w:pPr>
              <w:autoSpaceDE w:val="0"/>
              <w:autoSpaceDN w:val="0"/>
              <w:adjustRightInd w:val="0"/>
              <w:spacing w:after="60" w:line="276" w:lineRule="auto"/>
              <w:rPr>
                <w:rFonts w:ascii="Arial" w:eastAsia="Times New Roman" w:hAnsi="Arial" w:cs="Arial"/>
                <w:lang w:eastAsia="pl-PL"/>
              </w:rPr>
            </w:pPr>
            <w:r w:rsidRPr="002677FC">
              <w:rPr>
                <w:rFonts w:ascii="Arial" w:eastAsia="Times New Roman" w:hAnsi="Arial" w:cs="Arial"/>
                <w:lang w:eastAsia="pl-PL"/>
              </w:rPr>
              <w:t xml:space="preserve">Ocenie podlega, czy wniosek o dofinansowanie projektu i załączniki, a także wszystkie wymagane dokumenty zostały złożone w języku polskim oraz czy wniosek o dofinansowanie projektu i załączniki zostały prawidłowo podpisane przez osobę prawnie upoważnioną do złożenia </w:t>
            </w:r>
            <w:r w:rsidRPr="002677FC">
              <w:rPr>
                <w:rFonts w:ascii="Arial" w:eastAsia="Times New Roman" w:hAnsi="Arial" w:cs="Arial"/>
                <w:lang w:eastAsia="pl-PL"/>
              </w:rPr>
              <w:lastRenderedPageBreak/>
              <w:t>wniosku oraz czy przedstawiono załącznik: Upoważnienie do składania wniosku o dofinansowanie (jeżeli dotyczy).</w:t>
            </w:r>
          </w:p>
        </w:tc>
        <w:tc>
          <w:tcPr>
            <w:tcW w:w="2274" w:type="dxa"/>
            <w:gridSpan w:val="2"/>
            <w:tcBorders>
              <w:bottom w:val="nil"/>
            </w:tcBorders>
            <w:vAlign w:val="center"/>
          </w:tcPr>
          <w:p w14:paraId="05565F60"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Kryterium wyrażone zero-jedynkowo (tak/nie).</w:t>
            </w:r>
          </w:p>
          <w:p w14:paraId="5D95912F"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 xml:space="preserve">Niespełnienie kryterium skutkuje </w:t>
            </w:r>
            <w:r w:rsidRPr="002677FC">
              <w:rPr>
                <w:rFonts w:ascii="Arial" w:eastAsia="Times New Roman" w:hAnsi="Arial" w:cs="Arial"/>
              </w:rPr>
              <w:lastRenderedPageBreak/>
              <w:t>negatywną oceną projektu.</w:t>
            </w:r>
          </w:p>
        </w:tc>
        <w:tc>
          <w:tcPr>
            <w:tcW w:w="1695" w:type="dxa"/>
            <w:tcBorders>
              <w:bottom w:val="nil"/>
            </w:tcBorders>
            <w:vAlign w:val="center"/>
          </w:tcPr>
          <w:p w14:paraId="4DEF9177" w14:textId="77777777" w:rsidR="00736ABD" w:rsidRPr="002677FC" w:rsidRDefault="00736ABD" w:rsidP="006C034D">
            <w:pPr>
              <w:spacing w:after="60" w:line="276" w:lineRule="auto"/>
              <w:rPr>
                <w:rFonts w:ascii="Arial" w:eastAsia="Times New Roman" w:hAnsi="Arial" w:cs="Arial"/>
              </w:rPr>
            </w:pPr>
          </w:p>
        </w:tc>
        <w:tc>
          <w:tcPr>
            <w:tcW w:w="964" w:type="dxa"/>
            <w:tcBorders>
              <w:bottom w:val="nil"/>
            </w:tcBorders>
            <w:vAlign w:val="center"/>
          </w:tcPr>
          <w:p w14:paraId="7AAC5074"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w:t>
            </w:r>
          </w:p>
        </w:tc>
      </w:tr>
      <w:tr w:rsidR="00736ABD" w:rsidRPr="002677FC" w14:paraId="5B65D8B5" w14:textId="77777777" w:rsidTr="002868D6">
        <w:tc>
          <w:tcPr>
            <w:tcW w:w="3114" w:type="dxa"/>
            <w:vMerge/>
            <w:vAlign w:val="center"/>
          </w:tcPr>
          <w:p w14:paraId="2DEE0408"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1F1D6865" w14:textId="77777777" w:rsidR="00736ABD" w:rsidRPr="002677FC" w:rsidRDefault="00736ABD" w:rsidP="006C034D">
            <w:pPr>
              <w:autoSpaceDE w:val="0"/>
              <w:autoSpaceDN w:val="0"/>
              <w:adjustRightInd w:val="0"/>
              <w:spacing w:after="60" w:line="276" w:lineRule="auto"/>
              <w:rPr>
                <w:rFonts w:ascii="Arial" w:eastAsia="Times New Roman" w:hAnsi="Arial" w:cs="Arial"/>
                <w:lang w:eastAsia="pl-PL"/>
              </w:rPr>
            </w:pPr>
          </w:p>
        </w:tc>
        <w:tc>
          <w:tcPr>
            <w:tcW w:w="2274" w:type="dxa"/>
            <w:gridSpan w:val="2"/>
            <w:tcBorders>
              <w:top w:val="nil"/>
              <w:bottom w:val="nil"/>
            </w:tcBorders>
            <w:vAlign w:val="center"/>
          </w:tcPr>
          <w:p w14:paraId="463ABB17"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W celu potwierdzenia spełnienia kryterium dopuszczalne jest wezwanie Wnioskodawcy do przedstawienia:</w:t>
            </w:r>
          </w:p>
        </w:tc>
        <w:tc>
          <w:tcPr>
            <w:tcW w:w="1695" w:type="dxa"/>
            <w:tcBorders>
              <w:top w:val="nil"/>
              <w:bottom w:val="nil"/>
            </w:tcBorders>
            <w:vAlign w:val="center"/>
          </w:tcPr>
          <w:p w14:paraId="5628375F"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5FE1256E" w14:textId="77777777" w:rsidR="00736ABD" w:rsidRPr="002677FC" w:rsidRDefault="00736ABD" w:rsidP="006C034D">
            <w:pPr>
              <w:spacing w:after="60" w:line="276" w:lineRule="auto"/>
              <w:rPr>
                <w:rFonts w:ascii="Arial" w:eastAsia="Times New Roman" w:hAnsi="Arial" w:cs="Arial"/>
              </w:rPr>
            </w:pPr>
          </w:p>
        </w:tc>
      </w:tr>
      <w:tr w:rsidR="00736ABD" w:rsidRPr="002677FC" w14:paraId="572A672E" w14:textId="77777777" w:rsidTr="002868D6">
        <w:tc>
          <w:tcPr>
            <w:tcW w:w="3114" w:type="dxa"/>
            <w:vMerge/>
            <w:vAlign w:val="center"/>
          </w:tcPr>
          <w:p w14:paraId="6D37793C"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0432D8B4" w14:textId="77777777" w:rsidR="00736ABD" w:rsidRPr="002677FC" w:rsidRDefault="00736ABD" w:rsidP="006C034D">
            <w:pPr>
              <w:autoSpaceDE w:val="0"/>
              <w:autoSpaceDN w:val="0"/>
              <w:adjustRightInd w:val="0"/>
              <w:spacing w:after="60" w:line="276" w:lineRule="auto"/>
              <w:rPr>
                <w:rFonts w:ascii="Arial" w:eastAsia="Times New Roman" w:hAnsi="Arial" w:cs="Arial"/>
                <w:lang w:eastAsia="pl-PL"/>
              </w:rPr>
            </w:pPr>
          </w:p>
        </w:tc>
        <w:tc>
          <w:tcPr>
            <w:tcW w:w="2274" w:type="dxa"/>
            <w:gridSpan w:val="2"/>
            <w:tcBorders>
              <w:top w:val="nil"/>
              <w:bottom w:val="nil"/>
            </w:tcBorders>
            <w:vAlign w:val="center"/>
          </w:tcPr>
          <w:p w14:paraId="2DB02611" w14:textId="46D4EF1F"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 </w:t>
            </w:r>
            <w:r w:rsidR="00D5579D" w:rsidRPr="002677FC">
              <w:rPr>
                <w:rFonts w:ascii="Arial" w:hAnsi="Arial" w:cs="Arial"/>
              </w:rPr>
              <w:t>wyjaśnień, jak również do uzupełnienia lub poprawy projektu.</w:t>
            </w:r>
          </w:p>
        </w:tc>
        <w:tc>
          <w:tcPr>
            <w:tcW w:w="1695" w:type="dxa"/>
            <w:tcBorders>
              <w:top w:val="nil"/>
              <w:bottom w:val="nil"/>
            </w:tcBorders>
            <w:vAlign w:val="center"/>
          </w:tcPr>
          <w:p w14:paraId="59B12840"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Rada LGD</w:t>
            </w:r>
          </w:p>
        </w:tc>
        <w:tc>
          <w:tcPr>
            <w:tcW w:w="964" w:type="dxa"/>
            <w:tcBorders>
              <w:top w:val="nil"/>
              <w:bottom w:val="nil"/>
            </w:tcBorders>
            <w:vAlign w:val="center"/>
          </w:tcPr>
          <w:p w14:paraId="7C62036D" w14:textId="77777777" w:rsidR="00736ABD" w:rsidRPr="002677FC" w:rsidRDefault="00736ABD" w:rsidP="006C034D">
            <w:pPr>
              <w:spacing w:after="60" w:line="276" w:lineRule="auto"/>
              <w:rPr>
                <w:rFonts w:ascii="Arial" w:eastAsia="Times New Roman" w:hAnsi="Arial" w:cs="Arial"/>
              </w:rPr>
            </w:pPr>
          </w:p>
        </w:tc>
      </w:tr>
      <w:tr w:rsidR="00736ABD" w:rsidRPr="002677FC" w14:paraId="3429A69C" w14:textId="77777777" w:rsidTr="002868D6">
        <w:tc>
          <w:tcPr>
            <w:tcW w:w="3114" w:type="dxa"/>
            <w:vMerge w:val="restart"/>
            <w:vAlign w:val="center"/>
          </w:tcPr>
          <w:p w14:paraId="346D4311" w14:textId="4A3F3029" w:rsidR="00736ABD" w:rsidRPr="002677FC" w:rsidRDefault="00736ABD" w:rsidP="006C034D">
            <w:pPr>
              <w:pStyle w:val="Akapitzlist"/>
              <w:numPr>
                <w:ilvl w:val="0"/>
                <w:numId w:val="18"/>
              </w:numPr>
              <w:spacing w:after="0"/>
              <w:rPr>
                <w:rFonts w:ascii="Arial" w:hAnsi="Arial" w:cs="Arial"/>
                <w:b/>
              </w:rPr>
            </w:pPr>
            <w:r w:rsidRPr="002677FC">
              <w:rPr>
                <w:rFonts w:ascii="Arial" w:hAnsi="Arial" w:cs="Arial"/>
                <w:b/>
              </w:rPr>
              <w:t>Kwalifikowalność Wnioskodawcy i partnerów (jeśli dotyczy)</w:t>
            </w:r>
          </w:p>
          <w:p w14:paraId="5EB2A782" w14:textId="77777777" w:rsidR="00736ABD" w:rsidRPr="002677FC" w:rsidRDefault="00736ABD" w:rsidP="006C034D">
            <w:pPr>
              <w:spacing w:after="60" w:line="276" w:lineRule="auto"/>
              <w:rPr>
                <w:rFonts w:ascii="Arial" w:eastAsia="Times New Roman" w:hAnsi="Arial" w:cs="Arial"/>
                <w:b/>
                <w:lang w:eastAsia="pl-PL"/>
              </w:rPr>
            </w:pPr>
          </w:p>
        </w:tc>
        <w:tc>
          <w:tcPr>
            <w:tcW w:w="6095" w:type="dxa"/>
            <w:vMerge w:val="restart"/>
            <w:vAlign w:val="center"/>
          </w:tcPr>
          <w:p w14:paraId="06D1193F" w14:textId="77777777"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Ocenie w ramach kryterium podlega, czy:</w:t>
            </w:r>
          </w:p>
          <w:p w14:paraId="328EC413" w14:textId="77777777" w:rsidR="002868D6" w:rsidRPr="002677FC" w:rsidRDefault="002C2B9A" w:rsidP="006C034D">
            <w:pPr>
              <w:pStyle w:val="Akapitzlist"/>
              <w:numPr>
                <w:ilvl w:val="0"/>
                <w:numId w:val="19"/>
              </w:numPr>
              <w:spacing w:after="60"/>
              <w:ind w:left="357" w:hanging="357"/>
              <w:contextualSpacing w:val="0"/>
              <w:rPr>
                <w:rFonts w:ascii="Arial" w:hAnsi="Arial" w:cs="Arial"/>
              </w:rPr>
            </w:pPr>
            <w:r w:rsidRPr="002677FC">
              <w:rPr>
                <w:rFonts w:ascii="Arial" w:hAnsi="Arial" w:cs="Arial"/>
              </w:rPr>
              <w:t>w odniesieniu do beneficjenta i partnerów (jeśli dotyczy) projekt dotyczy typu beneficjenta wskazanego w polach typ beneficjenta oraz w opisie działania w SZOP w wersji aktualnej na dzień ogłoszenia naboru dla danego Działania / Typu projektu (warunek musi zostać spełniony zarówno dla beneficjenta, jak i partnerów),</w:t>
            </w:r>
          </w:p>
          <w:p w14:paraId="15C567C8" w14:textId="2FBCABD7" w:rsidR="002868D6" w:rsidRPr="002677FC" w:rsidRDefault="002C2B9A" w:rsidP="006C034D">
            <w:pPr>
              <w:pStyle w:val="Akapitzlist"/>
              <w:numPr>
                <w:ilvl w:val="0"/>
                <w:numId w:val="19"/>
              </w:numPr>
              <w:spacing w:after="60"/>
              <w:ind w:left="357" w:hanging="357"/>
              <w:contextualSpacing w:val="0"/>
              <w:rPr>
                <w:rFonts w:ascii="Arial" w:hAnsi="Arial" w:cs="Arial"/>
              </w:rPr>
            </w:pPr>
            <w:r w:rsidRPr="002677FC">
              <w:rPr>
                <w:rFonts w:ascii="Arial" w:hAnsi="Arial" w:cs="Arial"/>
              </w:rPr>
              <w:t>w przypadku podmiotów wskazanych w katalogu typów beneficjentów w SZOP w wersji aktualnej na dzień ogłoszenia naboru dla danego Działania / typu projektu, niemających osobowości prawnej - czy wniosek został złożony przez właściwego wnioskodawcę</w:t>
            </w:r>
            <w:r w:rsidR="00B0534E">
              <w:rPr>
                <w:rFonts w:ascii="Arial" w:hAnsi="Arial" w:cs="Arial"/>
              </w:rPr>
              <w:t xml:space="preserve"> / partnera (jeśli dotyczy)</w:t>
            </w:r>
            <w:r w:rsidRPr="002677FC">
              <w:rPr>
                <w:rFonts w:ascii="Arial" w:hAnsi="Arial" w:cs="Arial"/>
              </w:rPr>
              <w:t>,</w:t>
            </w:r>
          </w:p>
          <w:p w14:paraId="6E7BC80F" w14:textId="19E232D9" w:rsidR="002C2B9A" w:rsidRPr="002677FC" w:rsidRDefault="002C2B9A" w:rsidP="006C034D">
            <w:pPr>
              <w:pStyle w:val="Akapitzlist"/>
              <w:numPr>
                <w:ilvl w:val="0"/>
                <w:numId w:val="19"/>
              </w:numPr>
              <w:spacing w:after="60"/>
              <w:ind w:left="357" w:hanging="357"/>
              <w:contextualSpacing w:val="0"/>
              <w:rPr>
                <w:rFonts w:ascii="Arial" w:hAnsi="Arial" w:cs="Arial"/>
              </w:rPr>
            </w:pPr>
            <w:r w:rsidRPr="002677FC">
              <w:rPr>
                <w:rFonts w:ascii="Arial" w:hAnsi="Arial" w:cs="Arial"/>
              </w:rPr>
              <w:lastRenderedPageBreak/>
              <w:t>wnioskodawca i partnerzy (jeśli dotyczy) nie podlegają wykluczeniu z ubiegania się o dofinansowanie, tj. w odniesieniu do wnioskodawcy i partnerów (jeśli dotyczy) nie zachodzą przesłanki określone w:</w:t>
            </w:r>
          </w:p>
          <w:p w14:paraId="6F2AB6D4" w14:textId="19B0CB5E" w:rsidR="002868D6" w:rsidRPr="002677FC" w:rsidRDefault="002C2B9A" w:rsidP="006C034D">
            <w:pPr>
              <w:pStyle w:val="Akapitzlist"/>
              <w:numPr>
                <w:ilvl w:val="0"/>
                <w:numId w:val="20"/>
              </w:numPr>
              <w:spacing w:after="60"/>
              <w:ind w:left="714" w:hanging="357"/>
              <w:contextualSpacing w:val="0"/>
              <w:rPr>
                <w:rFonts w:ascii="Arial" w:hAnsi="Arial" w:cs="Arial"/>
              </w:rPr>
            </w:pPr>
            <w:r w:rsidRPr="002677FC">
              <w:rPr>
                <w:rFonts w:ascii="Arial" w:hAnsi="Arial" w:cs="Arial"/>
              </w:rPr>
              <w:t xml:space="preserve">art. 207 </w:t>
            </w:r>
            <w:r w:rsidR="00C5141F">
              <w:rPr>
                <w:rFonts w:ascii="Arial" w:hAnsi="Arial" w:cs="Arial"/>
              </w:rPr>
              <w:t xml:space="preserve">oraz art. 210 </w:t>
            </w:r>
            <w:r w:rsidRPr="002677FC">
              <w:rPr>
                <w:rFonts w:ascii="Arial" w:hAnsi="Arial" w:cs="Arial"/>
              </w:rPr>
              <w:t>ustawy z dn. 27 sierpnia 2009 r. o finansach publicznych (t.j. Dz.U. z 202</w:t>
            </w:r>
            <w:r w:rsidR="00F76C08">
              <w:rPr>
                <w:rFonts w:ascii="Arial" w:hAnsi="Arial" w:cs="Arial"/>
              </w:rPr>
              <w:t>4</w:t>
            </w:r>
            <w:r w:rsidRPr="002677FC">
              <w:rPr>
                <w:rFonts w:ascii="Arial" w:hAnsi="Arial" w:cs="Arial"/>
              </w:rPr>
              <w:t xml:space="preserve"> r., poz. </w:t>
            </w:r>
            <w:r w:rsidR="00F76C08">
              <w:rPr>
                <w:rFonts w:ascii="Arial" w:hAnsi="Arial" w:cs="Arial"/>
              </w:rPr>
              <w:t>1530</w:t>
            </w:r>
            <w:r w:rsidRPr="002677FC">
              <w:rPr>
                <w:rFonts w:ascii="Arial" w:hAnsi="Arial" w:cs="Arial"/>
              </w:rPr>
              <w:t xml:space="preserve"> z późn. zm.),</w:t>
            </w:r>
          </w:p>
          <w:p w14:paraId="4CBADC7D" w14:textId="77777777" w:rsidR="002868D6" w:rsidRPr="002677FC" w:rsidRDefault="002C2B9A" w:rsidP="006C034D">
            <w:pPr>
              <w:pStyle w:val="Akapitzlist"/>
              <w:numPr>
                <w:ilvl w:val="0"/>
                <w:numId w:val="20"/>
              </w:numPr>
              <w:spacing w:after="60"/>
              <w:ind w:left="714" w:hanging="357"/>
              <w:contextualSpacing w:val="0"/>
              <w:rPr>
                <w:rFonts w:ascii="Arial" w:hAnsi="Arial" w:cs="Arial"/>
              </w:rPr>
            </w:pPr>
            <w:r w:rsidRPr="002677FC">
              <w:rPr>
                <w:rFonts w:ascii="Arial" w:hAnsi="Arial" w:cs="Arial"/>
              </w:rPr>
              <w:t>art. 12 ust. 1 pkt 1 ustawy z dn. 15 czerwca 2012 r. o skutkach powierzania wykonywania pracy cudzoziemcom przebywającym wbrew przepisom na terytorium Rzeczypospolitej Polskiej (Dz.U. z 2021 r., poz. 1745),</w:t>
            </w:r>
          </w:p>
          <w:p w14:paraId="465DEDAD" w14:textId="23CA32B1" w:rsidR="002C2B9A" w:rsidRPr="002677FC" w:rsidRDefault="002C2B9A" w:rsidP="006C034D">
            <w:pPr>
              <w:pStyle w:val="Akapitzlist"/>
              <w:numPr>
                <w:ilvl w:val="0"/>
                <w:numId w:val="20"/>
              </w:numPr>
              <w:spacing w:after="60"/>
              <w:ind w:left="714" w:hanging="357"/>
              <w:contextualSpacing w:val="0"/>
              <w:rPr>
                <w:rFonts w:ascii="Arial" w:hAnsi="Arial" w:cs="Arial"/>
              </w:rPr>
            </w:pPr>
            <w:r w:rsidRPr="002677FC">
              <w:rPr>
                <w:rFonts w:ascii="Arial" w:hAnsi="Arial" w:cs="Arial"/>
              </w:rPr>
              <w:t>art. 9 ust. 1 pkt 2a ustawy z dn. 28 października 2002 r. o odpowiedzialności podmiotów zbiorowych za czyny zabronione pod groźbą kary (t.j. Dz.</w:t>
            </w:r>
            <w:r w:rsidR="002868D6" w:rsidRPr="002677FC">
              <w:rPr>
                <w:rFonts w:ascii="Arial" w:hAnsi="Arial" w:cs="Arial"/>
              </w:rPr>
              <w:t>U. z  202</w:t>
            </w:r>
            <w:r w:rsidR="00F76C08">
              <w:rPr>
                <w:rFonts w:ascii="Arial" w:hAnsi="Arial" w:cs="Arial"/>
              </w:rPr>
              <w:t>4</w:t>
            </w:r>
            <w:r w:rsidR="002868D6" w:rsidRPr="002677FC">
              <w:rPr>
                <w:rFonts w:ascii="Arial" w:hAnsi="Arial" w:cs="Arial"/>
              </w:rPr>
              <w:t xml:space="preserve"> r.</w:t>
            </w:r>
            <w:r w:rsidR="00B11FF9">
              <w:rPr>
                <w:rFonts w:ascii="Arial" w:hAnsi="Arial" w:cs="Arial"/>
              </w:rPr>
              <w:t>,</w:t>
            </w:r>
            <w:r w:rsidR="002868D6" w:rsidRPr="002677FC">
              <w:rPr>
                <w:rFonts w:ascii="Arial" w:hAnsi="Arial" w:cs="Arial"/>
              </w:rPr>
              <w:t xml:space="preserve"> poz. </w:t>
            </w:r>
            <w:r w:rsidR="00F76C08">
              <w:rPr>
                <w:rFonts w:ascii="Arial" w:hAnsi="Arial" w:cs="Arial"/>
              </w:rPr>
              <w:t>1822</w:t>
            </w:r>
            <w:r w:rsidR="002868D6" w:rsidRPr="002677FC">
              <w:rPr>
                <w:rFonts w:ascii="Arial" w:hAnsi="Arial" w:cs="Arial"/>
              </w:rPr>
              <w:t>).</w:t>
            </w:r>
          </w:p>
          <w:p w14:paraId="1C73CDDB" w14:textId="6EBF2803"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Ocena pkt 3 odbywa się w oparciu o oświadczenia przedstawione przez wnioskodawcę i partnerów (jeśli dotyczy).</w:t>
            </w:r>
          </w:p>
          <w:p w14:paraId="21AD1364" w14:textId="245F7154" w:rsidR="002C2B9A" w:rsidRPr="002677FC" w:rsidRDefault="002C2B9A" w:rsidP="006C034D">
            <w:pPr>
              <w:pStyle w:val="Akapitzlist"/>
              <w:numPr>
                <w:ilvl w:val="0"/>
                <w:numId w:val="19"/>
              </w:numPr>
              <w:spacing w:after="60"/>
              <w:ind w:hanging="357"/>
              <w:contextualSpacing w:val="0"/>
              <w:rPr>
                <w:rFonts w:ascii="Arial" w:hAnsi="Arial" w:cs="Arial"/>
              </w:rPr>
            </w:pPr>
            <w:r w:rsidRPr="002677FC">
              <w:rPr>
                <w:rFonts w:ascii="Arial" w:hAnsi="Arial" w:cs="Arial"/>
              </w:rPr>
              <w:t>wnioskodawca i partnerzy (jeśli dotyczy) nie podlega</w:t>
            </w:r>
            <w:r w:rsidR="00775681">
              <w:rPr>
                <w:rFonts w:ascii="Arial" w:hAnsi="Arial" w:cs="Arial"/>
              </w:rPr>
              <w:t xml:space="preserve"> </w:t>
            </w:r>
            <w:r w:rsidRPr="002677FC">
              <w:rPr>
                <w:rFonts w:ascii="Arial" w:hAnsi="Arial" w:cs="Arial"/>
              </w:rPr>
              <w:t>/</w:t>
            </w:r>
            <w:r w:rsidR="00775681">
              <w:rPr>
                <w:rFonts w:ascii="Arial" w:hAnsi="Arial" w:cs="Arial"/>
              </w:rPr>
              <w:t xml:space="preserve"> </w:t>
            </w:r>
            <w:r w:rsidRPr="002677FC">
              <w:rPr>
                <w:rFonts w:ascii="Arial" w:hAnsi="Arial" w:cs="Arial"/>
              </w:rPr>
              <w:t>nie podlegają wykluczeniu z otrzymania wsparcia wynikające</w:t>
            </w:r>
            <w:r w:rsidR="00DB1926" w:rsidRPr="002677FC">
              <w:rPr>
                <w:rFonts w:ascii="Arial" w:hAnsi="Arial" w:cs="Arial"/>
              </w:rPr>
              <w:t>go</w:t>
            </w:r>
            <w:r w:rsidRPr="002677FC">
              <w:rPr>
                <w:rFonts w:ascii="Arial" w:hAnsi="Arial" w:cs="Arial"/>
              </w:rPr>
              <w:t xml:space="preserve"> z nałożonych sankcji w związku z agresją Federacji Rosyjskiej na Ukrainę tj.:</w:t>
            </w:r>
          </w:p>
          <w:p w14:paraId="239E3ACE" w14:textId="77777777" w:rsidR="002868D6" w:rsidRPr="002677FC" w:rsidRDefault="002C2B9A" w:rsidP="006C034D">
            <w:pPr>
              <w:pStyle w:val="Akapitzlist"/>
              <w:numPr>
                <w:ilvl w:val="0"/>
                <w:numId w:val="22"/>
              </w:numPr>
              <w:spacing w:after="60"/>
              <w:ind w:hanging="357"/>
              <w:contextualSpacing w:val="0"/>
              <w:rPr>
                <w:rFonts w:ascii="Arial" w:hAnsi="Arial" w:cs="Arial"/>
              </w:rPr>
            </w:pPr>
            <w:r w:rsidRPr="002677FC">
              <w:rPr>
                <w:rFonts w:ascii="Arial" w:hAnsi="Arial" w:cs="Arial"/>
              </w:rPr>
              <w:t>wnioskodawca i partnerzy (jeśli dotyczy) nie są osobami lub podmiotami, względem których stosowane są środki sankcyjne,</w:t>
            </w:r>
          </w:p>
          <w:p w14:paraId="784F89C7" w14:textId="71068EB9" w:rsidR="002C2B9A" w:rsidRPr="002677FC" w:rsidRDefault="002C2B9A" w:rsidP="006C034D">
            <w:pPr>
              <w:pStyle w:val="Akapitzlist"/>
              <w:numPr>
                <w:ilvl w:val="0"/>
                <w:numId w:val="22"/>
              </w:numPr>
              <w:spacing w:after="60"/>
              <w:ind w:hanging="357"/>
              <w:contextualSpacing w:val="0"/>
              <w:rPr>
                <w:rFonts w:ascii="Arial" w:hAnsi="Arial" w:cs="Arial"/>
              </w:rPr>
            </w:pPr>
            <w:r w:rsidRPr="002677FC">
              <w:rPr>
                <w:rFonts w:ascii="Arial" w:hAnsi="Arial" w:cs="Arial"/>
              </w:rPr>
              <w:lastRenderedPageBreak/>
              <w:t>wnioskodawca i partnerzy (jeśli dotyczy) nie są związani z osobami lub podmiotami, względem których stosowane są środki sankcyjne,</w:t>
            </w:r>
          </w:p>
          <w:p w14:paraId="1C49144C" w14:textId="77777777" w:rsidR="00A01F7D" w:rsidRPr="002677FC" w:rsidRDefault="00A01F7D" w:rsidP="006C034D">
            <w:pPr>
              <w:autoSpaceDE w:val="0"/>
              <w:autoSpaceDN w:val="0"/>
              <w:adjustRightInd w:val="0"/>
              <w:spacing w:after="60" w:line="276" w:lineRule="auto"/>
              <w:rPr>
                <w:rFonts w:ascii="Arial" w:eastAsia="Times New Roman" w:hAnsi="Arial" w:cs="Arial"/>
                <w:lang w:eastAsia="pl-PL"/>
              </w:rPr>
            </w:pPr>
            <w:r w:rsidRPr="002677FC">
              <w:rPr>
                <w:rFonts w:ascii="Arial" w:eastAsia="Times New Roman" w:hAnsi="Arial" w:cs="Arial"/>
                <w:lang w:eastAsia="pl-PL"/>
              </w:rPr>
              <w:t xml:space="preserve">Ocena pkt 4 odbywa się w oparciu o oświadczenia Wnioskodawcy i partnerów (jeśli dotyczy) oraz może podlegać weryfikacji w oparciu m.in. o listę osób i podmiotów objętych sankcjami, publikowaną na </w:t>
            </w:r>
            <w:r w:rsidRPr="002677FC">
              <w:rPr>
                <w:rFonts w:ascii="Arial" w:hAnsi="Arial" w:cs="Arial"/>
              </w:rPr>
              <w:t>stronie BIP Ministerstwa Spraw Wewnętrznych i Administracji</w:t>
            </w:r>
            <w:r w:rsidRPr="002677FC">
              <w:rPr>
                <w:rFonts w:ascii="Arial" w:eastAsia="Times New Roman" w:hAnsi="Arial" w:cs="Arial"/>
                <w:vertAlign w:val="superscript"/>
                <w:lang w:eastAsia="pl-PL"/>
              </w:rPr>
              <w:t>1</w:t>
            </w:r>
            <w:r w:rsidRPr="002677FC">
              <w:rPr>
                <w:rFonts w:ascii="Arial" w:eastAsia="Times New Roman" w:hAnsi="Arial" w:cs="Arial"/>
                <w:lang w:eastAsia="pl-PL"/>
              </w:rPr>
              <w:t>.</w:t>
            </w:r>
          </w:p>
          <w:p w14:paraId="3A9C619B" w14:textId="77777777" w:rsidR="00A01F7D" w:rsidRPr="002677FC" w:rsidRDefault="00A01F7D" w:rsidP="006C034D">
            <w:pPr>
              <w:autoSpaceDE w:val="0"/>
              <w:autoSpaceDN w:val="0"/>
              <w:adjustRightInd w:val="0"/>
              <w:spacing w:after="60" w:line="276" w:lineRule="auto"/>
              <w:rPr>
                <w:rStyle w:val="Hipercze"/>
                <w:rFonts w:ascii="Arial" w:hAnsi="Arial" w:cs="Arial"/>
              </w:rPr>
            </w:pPr>
            <w:r w:rsidRPr="002677FC">
              <w:rPr>
                <w:rFonts w:ascii="Arial" w:hAnsi="Arial" w:cs="Arial"/>
                <w:vertAlign w:val="superscript"/>
              </w:rPr>
              <w:t xml:space="preserve">1 </w:t>
            </w:r>
            <w:hyperlink r:id="rId7" w:history="1">
              <w:r w:rsidRPr="002677FC">
                <w:rPr>
                  <w:rStyle w:val="Hipercze"/>
                  <w:rFonts w:ascii="Arial" w:hAnsi="Arial" w:cs="Arial"/>
                </w:rPr>
                <w:t>https://www.gov.pl/web/mswia/lista-osob-i-podmiotow-objetych-sankcjami</w:t>
              </w:r>
            </w:hyperlink>
          </w:p>
          <w:p w14:paraId="220B1B8C" w14:textId="415F07F2" w:rsidR="002C2B9A" w:rsidRPr="002677FC" w:rsidRDefault="002C2B9A" w:rsidP="006C034D">
            <w:pPr>
              <w:pStyle w:val="Akapitzlist"/>
              <w:numPr>
                <w:ilvl w:val="0"/>
                <w:numId w:val="19"/>
              </w:numPr>
              <w:spacing w:after="60"/>
              <w:rPr>
                <w:rFonts w:ascii="Arial" w:hAnsi="Arial" w:cs="Arial"/>
              </w:rPr>
            </w:pPr>
            <w:r w:rsidRPr="002677FC">
              <w:rPr>
                <w:rFonts w:ascii="Arial" w:hAnsi="Arial" w:cs="Arial"/>
              </w:rPr>
              <w:t>wnioskodawca oraz partnerzy (jeśli dotyczy) przestrzegają przepisów antydyskryminacyjnych, o których mowa w art. 9 ust. 3 Rozporządzenia Parlamentu Europejskiego i Rady (UE) nr 2021/1060 z dnia 24 czerwca 2021 r.</w:t>
            </w:r>
          </w:p>
          <w:p w14:paraId="1F2C7D0A" w14:textId="5666EF23"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Wsparcie polityki spójności będzie udzielane wyłącznie projektom i beneficjentom, którzy przestrzegają przepisów antydyskryminacyjnych, o których mowa powyżej.</w:t>
            </w:r>
          </w:p>
          <w:p w14:paraId="08C59E6F" w14:textId="77777777"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 xml:space="preserve">W przypadku, jeśli wnioskodawca lub którykolwiek z partnerów (jeśli dotyczy) jest jednostką samorządu terytorialnego (lub podmiotem przez nią kontrolowanym lub od niej zależnym) – ocenie w ramach kryterium podlega, czy dana jednostka samorządu terytorialnego (lub w przypadku podmiotu przez nią kontrolowanego lub od niej zależnego – zarówno taki podmiot, jak i jednostka go kontrolująca lub nadzorująca) nie podjęła jakichkolwiek </w:t>
            </w:r>
            <w:r w:rsidRPr="002677FC">
              <w:rPr>
                <w:rFonts w:ascii="Arial" w:eastAsia="Times New Roman" w:hAnsi="Arial" w:cs="Arial"/>
                <w:lang w:eastAsia="pl-PL"/>
              </w:rPr>
              <w:lastRenderedPageBreak/>
              <w:t>działań dyskryminujących, sprzecznych z zasadami, o których mowa w art. 9 ust. 3 rozporządzenia nr 2021/1060.</w:t>
            </w:r>
          </w:p>
          <w:p w14:paraId="205BCBD6" w14:textId="45F0EB2E"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7CA79D77" w14:textId="467B18E8"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Weryfikacja w ramach pkt 5 odbywa się w oparciu o informacje zawarte we wniosku, w tym oświadczenie przedstawione przez wnioskodawcę i partnerów (jeśli dotyczy) oraz w oparciu o inne informacje dostępne dla instytucji zarządzającej, tj.:</w:t>
            </w:r>
          </w:p>
          <w:p w14:paraId="55ECA949" w14:textId="77777777" w:rsidR="002868D6" w:rsidRPr="002677FC" w:rsidRDefault="002C2B9A" w:rsidP="006C034D">
            <w:pPr>
              <w:pStyle w:val="Akapitzlist"/>
              <w:numPr>
                <w:ilvl w:val="0"/>
                <w:numId w:val="23"/>
              </w:numPr>
              <w:spacing w:after="60"/>
              <w:rPr>
                <w:rFonts w:ascii="Arial" w:hAnsi="Arial" w:cs="Arial"/>
              </w:rPr>
            </w:pPr>
            <w:r w:rsidRPr="002677FC">
              <w:rPr>
                <w:rFonts w:ascii="Arial" w:hAnsi="Arial" w:cs="Arial"/>
              </w:rPr>
              <w:t>treści zamieszczone na stronach BIP właściwych podmiotów, a w przypadku podmiotów niepublicznych, w szczególności w oparciu o zapisy dokumentów założycielskich,</w:t>
            </w:r>
          </w:p>
          <w:p w14:paraId="4A721A12" w14:textId="7053B250" w:rsidR="002C2B9A" w:rsidRPr="002677FC" w:rsidRDefault="002C2B9A" w:rsidP="006C034D">
            <w:pPr>
              <w:pStyle w:val="Akapitzlist"/>
              <w:numPr>
                <w:ilvl w:val="0"/>
                <w:numId w:val="23"/>
              </w:numPr>
              <w:spacing w:after="60"/>
              <w:rPr>
                <w:rFonts w:ascii="Arial" w:hAnsi="Arial" w:cs="Arial"/>
              </w:rPr>
            </w:pPr>
            <w:r w:rsidRPr="002677FC">
              <w:rPr>
                <w:rFonts w:ascii="Arial" w:hAnsi="Arial" w:cs="Arial"/>
              </w:rPr>
              <w:t xml:space="preserve">wnioski z kontroli przeprowadzonych przez instytucje zaangażowane we wdrażanie programów (RPO WM, PROW i FEM) w projektach realizowanych przez wnioskodawcę lub partnerów (jeśli dotyczy) świadczące o prowadzeniu działań dyskryminujących oraz zweryfikowane skargi wniesione na wnioskodawcę lub partnerów (jeśli dotyczy) dotyczące nieprzestrzegania praw objętych Kartą Praw Podstawowych Unii </w:t>
            </w:r>
            <w:r w:rsidRPr="002677FC">
              <w:rPr>
                <w:rFonts w:ascii="Arial" w:hAnsi="Arial" w:cs="Arial"/>
              </w:rPr>
              <w:lastRenderedPageBreak/>
              <w:t>Europejskiej lub zapisów Konwencji o Prawach Osób Niepełnosprawnych.</w:t>
            </w:r>
          </w:p>
          <w:p w14:paraId="165F04E6" w14:textId="77777777"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W przypadku, gdy wnioskodawca lub partnerzy (jeśli dotyczy) podjęli działania dyskryminujące, sprzeczne z zasadami, o których mowa w art. 9 ust. 3 rozporządzenia nr 2021/1060, a następnie podjęli skuteczne działania naprawcze kryterium uznaje się za spełnione.</w:t>
            </w:r>
          </w:p>
          <w:p w14:paraId="564BB5A8" w14:textId="20672E27"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Podjęte działania naprawcze powinny być opisane we wniosku o dofinansowanie</w:t>
            </w:r>
            <w:r w:rsidR="00F76C08">
              <w:rPr>
                <w:rFonts w:ascii="Arial" w:eastAsia="Times New Roman" w:hAnsi="Arial" w:cs="Arial"/>
                <w:lang w:eastAsia="pl-PL"/>
              </w:rPr>
              <w:t xml:space="preserve"> lub wynikać z innych informacji dostępnych dla instytucji zarządzającej, o których mowa powyżej</w:t>
            </w:r>
            <w:r w:rsidRPr="002677FC">
              <w:rPr>
                <w:rFonts w:ascii="Arial" w:eastAsia="Times New Roman" w:hAnsi="Arial" w:cs="Arial"/>
                <w:lang w:eastAsia="pl-PL"/>
              </w:rPr>
              <w:t>.</w:t>
            </w:r>
          </w:p>
          <w:p w14:paraId="3184E086" w14:textId="77777777"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Każdy podmiot zobowiązany jest do złożenia osobnego oświadczenia.</w:t>
            </w:r>
          </w:p>
          <w:p w14:paraId="51A63D22" w14:textId="77777777"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Brak oświadczenia lub przedstawienie oświadczenia wskazującego na brak przestrzegania przepisów antydyskryminacyjnych, lub negatywna weryfikacja oświadczeń spowoduje negatywną ocenę projektu.</w:t>
            </w:r>
          </w:p>
          <w:p w14:paraId="718433FD" w14:textId="77777777"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Stwierdzenie, iż wnioskodawca lub partner (jeśli dotyczy) nie przestrzega przepisów antydyskryminacyjnych, o których mowa w art. 9 ust. 3 Rozporządzenia PE i Rady nr 2021/1060 skutkuje niespełnieniem kryterium.</w:t>
            </w:r>
          </w:p>
          <w:p w14:paraId="77CB6DAA" w14:textId="21EA5053" w:rsidR="002C2B9A" w:rsidRPr="002677FC" w:rsidRDefault="002C2B9A" w:rsidP="006C034D">
            <w:pPr>
              <w:pStyle w:val="Akapitzlist"/>
              <w:numPr>
                <w:ilvl w:val="0"/>
                <w:numId w:val="19"/>
              </w:numPr>
              <w:spacing w:after="60"/>
              <w:rPr>
                <w:rFonts w:ascii="Arial" w:hAnsi="Arial" w:cs="Arial"/>
              </w:rPr>
            </w:pPr>
            <w:r w:rsidRPr="002677FC">
              <w:rPr>
                <w:rFonts w:ascii="Arial" w:hAnsi="Arial" w:cs="Arial"/>
              </w:rPr>
              <w:t>działania wnioskodawcy i partnerów (jeśli dotyczy) w obszarze powiązanym z projektem są zgodne z Kartą Praw Podstawowych Unii Europejskiej (KPP) i Konwencją o Prawach Osób Niepełnosprawnych (KPON).</w:t>
            </w:r>
          </w:p>
          <w:p w14:paraId="523AFD3B" w14:textId="77777777"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lastRenderedPageBreak/>
              <w:t>Weryfikacja w ramach pkt. 6 odbywa się w oparciu o informacje zawarte we wniosku, w tym oświadczenie złożone przez wnioskodawcę i partnerów (jeśli dotyczy) oraz w oparciu o inne informacje dostępne dla instytucji zarządzającej, w tym zweryfikowane skargi/ zgłoszenia wniesione na wnioskodawcę lub partnerów (jeśli dotyczy) dotyczące nieprzestrzegania praw objętych Kartą Praw Podstawowych Unii Europejskiej lub zapisów Konwencji o Prawach Osób Niepełnosprawnych w działaniach wnioskodawcy lub partnerów (jeśli dotyczy) w obszarze powiązanym z projektem.</w:t>
            </w:r>
          </w:p>
          <w:p w14:paraId="2EA0C49C" w14:textId="77777777" w:rsidR="002868D6"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Stwierdzenie, iż działania wnioskodawcy lub któregokolwiek z partnerów w obszarze powiązanym z projektem są niezgodne z KPP lub KPON skutkuje niespełnieniem kryterium.</w:t>
            </w:r>
          </w:p>
          <w:p w14:paraId="0AFEF99B" w14:textId="67499EAD" w:rsidR="002C2B9A" w:rsidRPr="002677FC" w:rsidRDefault="002C2B9A" w:rsidP="006C034D">
            <w:pPr>
              <w:pStyle w:val="Akapitzlist"/>
              <w:numPr>
                <w:ilvl w:val="0"/>
                <w:numId w:val="19"/>
              </w:numPr>
              <w:spacing w:after="60"/>
              <w:rPr>
                <w:rFonts w:ascii="Arial" w:hAnsi="Arial" w:cs="Arial"/>
              </w:rPr>
            </w:pPr>
            <w:r w:rsidRPr="002677FC">
              <w:rPr>
                <w:rFonts w:ascii="Arial" w:hAnsi="Arial" w:cs="Arial"/>
              </w:rPr>
              <w:t>Wybór partnera (jeśli dotyczy) został dokonany zgodnie z art. 39 ustawy z dnia 28 kwietnia 2022 r. o zasadach realizacji zadań finansowanych ze środków europejskich w perspekt</w:t>
            </w:r>
            <w:r w:rsidR="007502A6">
              <w:rPr>
                <w:rFonts w:ascii="Arial" w:hAnsi="Arial" w:cs="Arial"/>
              </w:rPr>
              <w:t xml:space="preserve">ywie finansowej 2021-2027 (t.j. </w:t>
            </w:r>
            <w:r w:rsidRPr="002677FC">
              <w:rPr>
                <w:rFonts w:ascii="Arial" w:hAnsi="Arial" w:cs="Arial"/>
              </w:rPr>
              <w:t>Dz. U. z 2022 r.</w:t>
            </w:r>
            <w:r w:rsidR="00B11FF9">
              <w:rPr>
                <w:rFonts w:ascii="Arial" w:hAnsi="Arial" w:cs="Arial"/>
              </w:rPr>
              <w:t>,</w:t>
            </w:r>
            <w:r w:rsidRPr="002677FC">
              <w:rPr>
                <w:rFonts w:ascii="Arial" w:hAnsi="Arial" w:cs="Arial"/>
              </w:rPr>
              <w:t xml:space="preserve"> poz. 1079 z późn. zm.), a także wnioskodawca  zobowiązał się do dostarczenia poprawnej i spójnej z zakresem rzeczowym projektu umowy partnerskiej lub innego dokumentu </w:t>
            </w:r>
            <w:r w:rsidR="00224D14">
              <w:rPr>
                <w:rFonts w:ascii="Arial" w:hAnsi="Arial" w:cs="Arial"/>
              </w:rPr>
              <w:t>wskazanego jako dopuszczalny w Regulaminie naboru wniosków</w:t>
            </w:r>
            <w:r w:rsidRPr="002677FC">
              <w:rPr>
                <w:rFonts w:ascii="Arial" w:hAnsi="Arial" w:cs="Arial"/>
              </w:rPr>
              <w:t xml:space="preserve"> najpóźniej do dnia podpisania umowy o dofinansowanie projektu.</w:t>
            </w:r>
          </w:p>
          <w:p w14:paraId="72BA597E" w14:textId="77777777"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Ocena w pkt 7 odbywa się w oparciu o zapisy wniosku o dofinansowanie projektu.</w:t>
            </w:r>
          </w:p>
          <w:p w14:paraId="72081ABA" w14:textId="34C10108" w:rsidR="002C2B9A" w:rsidRPr="002677FC" w:rsidRDefault="002C2B9A" w:rsidP="006C034D">
            <w:pPr>
              <w:pStyle w:val="Akapitzlist"/>
              <w:numPr>
                <w:ilvl w:val="0"/>
                <w:numId w:val="19"/>
              </w:numPr>
              <w:spacing w:after="60"/>
              <w:rPr>
                <w:rFonts w:ascii="Arial" w:hAnsi="Arial" w:cs="Arial"/>
              </w:rPr>
            </w:pPr>
            <w:r w:rsidRPr="002677FC">
              <w:rPr>
                <w:rFonts w:ascii="Arial" w:hAnsi="Arial" w:cs="Arial"/>
              </w:rPr>
              <w:lastRenderedPageBreak/>
              <w:t>Wnioskodawca, a w przypadku projektu partnerskiego – partner wiodący jest podmiotem o potencjale ekonomicznym zapewniającym prawidłową realizację projektu lub projektu partnerskiego.</w:t>
            </w:r>
          </w:p>
          <w:p w14:paraId="3BF63766" w14:textId="48E9E0CE"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Przez potencjał ekonomiczny zapewniający prawidłową realizację projektu rozumie się sytuację, w której roczny obrót wnioskodawcy jest równy lub wyższy od 50% średniorocznych wydatków w projekcie. Jako obroty należy rozumieć wartość przychodów (w tym przychodów osiągniętych z tytułu otrzymanego dofinansowania na realizację projektów) osiągniętych przez danego wnioskodawcę w ostatnim zatwierdzonym roku na dzień składania wniosku o dofinansowanie.</w:t>
            </w:r>
          </w:p>
          <w:p w14:paraId="6FB81832" w14:textId="77777777" w:rsidR="002C2B9A" w:rsidRPr="002677FC"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Pkt 8 nie ma zastosowania do projektów, w których wnioskodawcą jest jednostka sektora finansów publicznych.</w:t>
            </w:r>
          </w:p>
          <w:p w14:paraId="6682032C" w14:textId="77777777" w:rsidR="00736ABD" w:rsidRDefault="002C2B9A"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Ocena w pkt 8 odbywa się w oparciu o zapisy wniosku o dofinansowanie projektu.</w:t>
            </w:r>
          </w:p>
          <w:p w14:paraId="0FBBD776" w14:textId="7A36A0DB" w:rsidR="009E7DAA" w:rsidRPr="009E7DAA" w:rsidRDefault="009E7DAA" w:rsidP="009E7DAA">
            <w:pPr>
              <w:pStyle w:val="Akapitzlist"/>
              <w:numPr>
                <w:ilvl w:val="0"/>
                <w:numId w:val="19"/>
              </w:numPr>
              <w:spacing w:after="60"/>
              <w:rPr>
                <w:rFonts w:ascii="Arial" w:hAnsi="Arial" w:cs="Arial"/>
              </w:rPr>
            </w:pPr>
            <w:r w:rsidRPr="009E7DAA">
              <w:rPr>
                <w:rFonts w:ascii="Arial" w:hAnsi="Arial" w:cs="Arial"/>
              </w:rPr>
              <w:t>Wnioskodawca nie jest:</w:t>
            </w:r>
          </w:p>
          <w:p w14:paraId="526D30E9" w14:textId="77777777" w:rsidR="009E7DAA" w:rsidRDefault="009E7DAA" w:rsidP="009E7DAA">
            <w:pPr>
              <w:pStyle w:val="Akapitzlist"/>
              <w:numPr>
                <w:ilvl w:val="0"/>
                <w:numId w:val="26"/>
              </w:numPr>
              <w:spacing w:after="60"/>
              <w:rPr>
                <w:rFonts w:ascii="Arial" w:hAnsi="Arial" w:cs="Arial"/>
              </w:rPr>
            </w:pPr>
            <w:r w:rsidRPr="009E7DAA">
              <w:rPr>
                <w:rFonts w:ascii="Arial" w:hAnsi="Arial" w:cs="Arial"/>
              </w:rPr>
              <w:t>osobą fizyczną realizującą działania związane z wdrażaniem LSR, zatrudnioną przez LGD, lub osobą fizyczną pełniącą funkcję członków Zarządu LGD lub</w:t>
            </w:r>
          </w:p>
          <w:p w14:paraId="048535B2" w14:textId="63A88117" w:rsidR="009E7DAA" w:rsidRPr="009E7DAA" w:rsidRDefault="009E7DAA" w:rsidP="009E7DAA">
            <w:pPr>
              <w:pStyle w:val="Akapitzlist"/>
              <w:numPr>
                <w:ilvl w:val="0"/>
                <w:numId w:val="26"/>
              </w:numPr>
              <w:spacing w:after="60"/>
              <w:rPr>
                <w:rFonts w:ascii="Arial" w:hAnsi="Arial" w:cs="Arial"/>
              </w:rPr>
            </w:pPr>
            <w:r w:rsidRPr="009E7DAA">
              <w:rPr>
                <w:rFonts w:ascii="Arial" w:hAnsi="Arial" w:cs="Arial"/>
              </w:rPr>
              <w:t>podmiotem, w którym osoby fizyczne realizujące działania związane z wdrażaniem LSR, zatrudnione przez LGD lub osoby fizyczne pełniące funkcję członków Zarządu LGD są wspólnikami spółek prawa handlowego lub prowadzą działalność w formie spółki cywilnej.</w:t>
            </w:r>
          </w:p>
        </w:tc>
        <w:tc>
          <w:tcPr>
            <w:tcW w:w="2274" w:type="dxa"/>
            <w:gridSpan w:val="2"/>
            <w:tcBorders>
              <w:bottom w:val="nil"/>
            </w:tcBorders>
            <w:vAlign w:val="center"/>
          </w:tcPr>
          <w:p w14:paraId="0569A723"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Kryterium wyrażone zero-jedynkowo (tak/nie).</w:t>
            </w:r>
          </w:p>
          <w:p w14:paraId="413DA967"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Niespełnienie kryterium skutkuje negatywną oceną projektu.</w:t>
            </w:r>
          </w:p>
        </w:tc>
        <w:tc>
          <w:tcPr>
            <w:tcW w:w="1695" w:type="dxa"/>
            <w:tcBorders>
              <w:bottom w:val="nil"/>
            </w:tcBorders>
            <w:vAlign w:val="center"/>
          </w:tcPr>
          <w:p w14:paraId="7598BD64" w14:textId="77777777" w:rsidR="00736ABD" w:rsidRPr="002677FC" w:rsidRDefault="00736ABD" w:rsidP="006C034D">
            <w:pPr>
              <w:spacing w:after="60" w:line="276" w:lineRule="auto"/>
              <w:rPr>
                <w:rFonts w:ascii="Arial" w:eastAsia="Times New Roman" w:hAnsi="Arial" w:cs="Arial"/>
              </w:rPr>
            </w:pPr>
          </w:p>
        </w:tc>
        <w:tc>
          <w:tcPr>
            <w:tcW w:w="964" w:type="dxa"/>
            <w:tcBorders>
              <w:bottom w:val="nil"/>
            </w:tcBorders>
            <w:vAlign w:val="center"/>
          </w:tcPr>
          <w:p w14:paraId="7FA69185"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w:t>
            </w:r>
          </w:p>
        </w:tc>
      </w:tr>
      <w:tr w:rsidR="00736ABD" w:rsidRPr="002677FC" w14:paraId="4ABDA213" w14:textId="77777777" w:rsidTr="002868D6">
        <w:tc>
          <w:tcPr>
            <w:tcW w:w="3114" w:type="dxa"/>
            <w:vMerge/>
            <w:vAlign w:val="center"/>
          </w:tcPr>
          <w:p w14:paraId="3CE97BEC" w14:textId="77777777" w:rsidR="00736ABD" w:rsidRPr="002677FC" w:rsidRDefault="00736ABD" w:rsidP="006C034D">
            <w:pPr>
              <w:spacing w:after="60" w:line="276" w:lineRule="auto"/>
              <w:rPr>
                <w:rFonts w:ascii="Arial" w:eastAsia="Times New Roman" w:hAnsi="Arial" w:cs="Arial"/>
                <w:b/>
                <w:lang w:eastAsia="pl-PL"/>
              </w:rPr>
            </w:pPr>
          </w:p>
        </w:tc>
        <w:tc>
          <w:tcPr>
            <w:tcW w:w="6095" w:type="dxa"/>
            <w:vMerge/>
            <w:vAlign w:val="center"/>
          </w:tcPr>
          <w:p w14:paraId="6443F0FD" w14:textId="77777777" w:rsidR="00736ABD" w:rsidRPr="002677FC" w:rsidRDefault="00736ABD" w:rsidP="006C034D">
            <w:pPr>
              <w:spacing w:after="60" w:line="276" w:lineRule="auto"/>
              <w:rPr>
                <w:rFonts w:ascii="Arial" w:eastAsia="Times New Roman" w:hAnsi="Arial" w:cs="Arial"/>
                <w:lang w:eastAsia="pl-PL"/>
              </w:rPr>
            </w:pPr>
          </w:p>
        </w:tc>
        <w:tc>
          <w:tcPr>
            <w:tcW w:w="2274" w:type="dxa"/>
            <w:gridSpan w:val="2"/>
            <w:tcBorders>
              <w:top w:val="nil"/>
              <w:bottom w:val="nil"/>
            </w:tcBorders>
            <w:vAlign w:val="center"/>
          </w:tcPr>
          <w:p w14:paraId="1D80F51A"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W celu potwierdzenia spełnienia kryterium dopuszczalne jest wezwanie Wnioskodawcy do przedstawienia:</w:t>
            </w:r>
          </w:p>
        </w:tc>
        <w:tc>
          <w:tcPr>
            <w:tcW w:w="1695" w:type="dxa"/>
            <w:tcBorders>
              <w:top w:val="nil"/>
              <w:bottom w:val="nil"/>
            </w:tcBorders>
            <w:vAlign w:val="center"/>
          </w:tcPr>
          <w:p w14:paraId="77479C17"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113C20A9" w14:textId="77777777" w:rsidR="00736ABD" w:rsidRPr="002677FC" w:rsidRDefault="00736ABD" w:rsidP="006C034D">
            <w:pPr>
              <w:spacing w:after="60" w:line="276" w:lineRule="auto"/>
              <w:rPr>
                <w:rFonts w:ascii="Arial" w:eastAsia="Times New Roman" w:hAnsi="Arial" w:cs="Arial"/>
              </w:rPr>
            </w:pPr>
          </w:p>
        </w:tc>
      </w:tr>
      <w:tr w:rsidR="00736ABD" w:rsidRPr="002677FC" w14:paraId="30987A4A" w14:textId="77777777" w:rsidTr="002868D6">
        <w:tc>
          <w:tcPr>
            <w:tcW w:w="3114" w:type="dxa"/>
            <w:vMerge/>
            <w:vAlign w:val="center"/>
          </w:tcPr>
          <w:p w14:paraId="67FF92F5" w14:textId="77777777" w:rsidR="00736ABD" w:rsidRPr="002677FC" w:rsidRDefault="00736ABD" w:rsidP="006C034D">
            <w:pPr>
              <w:spacing w:after="60" w:line="276" w:lineRule="auto"/>
              <w:rPr>
                <w:rFonts w:ascii="Arial" w:eastAsia="Times New Roman" w:hAnsi="Arial" w:cs="Arial"/>
                <w:b/>
                <w:lang w:eastAsia="pl-PL"/>
              </w:rPr>
            </w:pPr>
          </w:p>
        </w:tc>
        <w:tc>
          <w:tcPr>
            <w:tcW w:w="6095" w:type="dxa"/>
            <w:vMerge/>
            <w:vAlign w:val="center"/>
          </w:tcPr>
          <w:p w14:paraId="52B5BBF6" w14:textId="77777777" w:rsidR="00736ABD" w:rsidRPr="002677FC" w:rsidRDefault="00736ABD" w:rsidP="006C034D">
            <w:pPr>
              <w:spacing w:after="60" w:line="276" w:lineRule="auto"/>
              <w:rPr>
                <w:rFonts w:ascii="Arial" w:eastAsia="Times New Roman" w:hAnsi="Arial" w:cs="Arial"/>
                <w:lang w:eastAsia="pl-PL"/>
              </w:rPr>
            </w:pPr>
          </w:p>
        </w:tc>
        <w:tc>
          <w:tcPr>
            <w:tcW w:w="2274" w:type="dxa"/>
            <w:gridSpan w:val="2"/>
            <w:tcBorders>
              <w:top w:val="nil"/>
              <w:bottom w:val="nil"/>
            </w:tcBorders>
            <w:vAlign w:val="center"/>
          </w:tcPr>
          <w:p w14:paraId="20F8A8FB" w14:textId="2185A684"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 </w:t>
            </w:r>
            <w:r w:rsidR="00D5579D" w:rsidRPr="002677FC">
              <w:rPr>
                <w:rFonts w:ascii="Arial" w:hAnsi="Arial" w:cs="Arial"/>
              </w:rPr>
              <w:t>wyjaśnień, jak również do uzupełnienia lub poprawy projektu.</w:t>
            </w:r>
          </w:p>
        </w:tc>
        <w:tc>
          <w:tcPr>
            <w:tcW w:w="1695" w:type="dxa"/>
            <w:tcBorders>
              <w:top w:val="nil"/>
              <w:bottom w:val="nil"/>
            </w:tcBorders>
            <w:vAlign w:val="center"/>
          </w:tcPr>
          <w:p w14:paraId="7E776C23"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Rada LGD</w:t>
            </w:r>
          </w:p>
        </w:tc>
        <w:tc>
          <w:tcPr>
            <w:tcW w:w="964" w:type="dxa"/>
            <w:tcBorders>
              <w:top w:val="nil"/>
              <w:bottom w:val="nil"/>
            </w:tcBorders>
            <w:vAlign w:val="center"/>
          </w:tcPr>
          <w:p w14:paraId="467C7B71" w14:textId="77777777" w:rsidR="00736ABD" w:rsidRPr="002677FC" w:rsidRDefault="00736ABD" w:rsidP="006C034D">
            <w:pPr>
              <w:spacing w:after="60" w:line="276" w:lineRule="auto"/>
              <w:rPr>
                <w:rFonts w:ascii="Arial" w:eastAsia="Times New Roman" w:hAnsi="Arial" w:cs="Arial"/>
              </w:rPr>
            </w:pPr>
          </w:p>
        </w:tc>
      </w:tr>
      <w:tr w:rsidR="00736ABD" w:rsidRPr="002677FC" w14:paraId="557F9CE4" w14:textId="77777777" w:rsidTr="002868D6">
        <w:tc>
          <w:tcPr>
            <w:tcW w:w="3114" w:type="dxa"/>
            <w:vMerge w:val="restart"/>
            <w:vAlign w:val="center"/>
          </w:tcPr>
          <w:p w14:paraId="3B66FCA6" w14:textId="476E4996" w:rsidR="00736ABD" w:rsidRPr="002677FC" w:rsidRDefault="00736ABD" w:rsidP="006C034D">
            <w:pPr>
              <w:pStyle w:val="Akapitzlist"/>
              <w:numPr>
                <w:ilvl w:val="0"/>
                <w:numId w:val="24"/>
              </w:numPr>
              <w:spacing w:after="60"/>
              <w:rPr>
                <w:rFonts w:ascii="Arial" w:hAnsi="Arial" w:cs="Arial"/>
                <w:b/>
              </w:rPr>
            </w:pPr>
            <w:r w:rsidRPr="002677FC">
              <w:rPr>
                <w:rFonts w:ascii="Arial" w:hAnsi="Arial" w:cs="Arial"/>
                <w:b/>
              </w:rPr>
              <w:lastRenderedPageBreak/>
              <w:t>Rzetelność Wnioskodawcy</w:t>
            </w:r>
          </w:p>
          <w:p w14:paraId="78F74458" w14:textId="77777777" w:rsidR="00736ABD" w:rsidRPr="002677FC" w:rsidRDefault="00736ABD" w:rsidP="006C034D">
            <w:pPr>
              <w:spacing w:after="60" w:line="276" w:lineRule="auto"/>
              <w:rPr>
                <w:rFonts w:ascii="Arial" w:eastAsia="Times New Roman" w:hAnsi="Arial" w:cs="Arial"/>
                <w:b/>
              </w:rPr>
            </w:pPr>
          </w:p>
        </w:tc>
        <w:tc>
          <w:tcPr>
            <w:tcW w:w="6095" w:type="dxa"/>
            <w:vMerge w:val="restart"/>
            <w:vAlign w:val="center"/>
          </w:tcPr>
          <w:p w14:paraId="4105CE38"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lang w:eastAsia="pl-PL"/>
              </w:rPr>
              <w:t>Ocenie w ramach kryterium podlega, czy w okresie trzech lat poprzedzających datę złożenia wniosku o dofinansowanie projektu żadna z instytucji udzielająca  wsparcia nie rozwiązała z własnej inicjatywy, z Wnioskodawcą lub którymkolwiek z partnerów (jeśli dotyczy) umowy o dofinansowanie projektu realizowanego ze środków małopolskiego programu regionalnego na lata 2014-2020 lub 2021-2027 z przyczyn leżących po ich stronie.</w:t>
            </w:r>
          </w:p>
        </w:tc>
        <w:tc>
          <w:tcPr>
            <w:tcW w:w="2274" w:type="dxa"/>
            <w:gridSpan w:val="2"/>
            <w:tcBorders>
              <w:top w:val="single" w:sz="4" w:space="0" w:color="auto"/>
              <w:bottom w:val="nil"/>
            </w:tcBorders>
            <w:vAlign w:val="center"/>
          </w:tcPr>
          <w:p w14:paraId="16C503B4"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Kryterium wyrażone zero-jedynkowo (tak/nie).</w:t>
            </w:r>
          </w:p>
          <w:p w14:paraId="1F2BBD33"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Niespełnienie kryterium skutkuje negatywną oceną projektu.</w:t>
            </w:r>
          </w:p>
        </w:tc>
        <w:tc>
          <w:tcPr>
            <w:tcW w:w="1695" w:type="dxa"/>
            <w:tcBorders>
              <w:top w:val="single" w:sz="4" w:space="0" w:color="auto"/>
              <w:bottom w:val="nil"/>
            </w:tcBorders>
            <w:vAlign w:val="center"/>
          </w:tcPr>
          <w:p w14:paraId="6C0618D4" w14:textId="77777777" w:rsidR="00736ABD" w:rsidRPr="002677FC" w:rsidRDefault="00736ABD" w:rsidP="006C034D">
            <w:pPr>
              <w:spacing w:after="60" w:line="276" w:lineRule="auto"/>
              <w:rPr>
                <w:rFonts w:ascii="Arial" w:eastAsia="Times New Roman" w:hAnsi="Arial" w:cs="Arial"/>
              </w:rPr>
            </w:pPr>
          </w:p>
        </w:tc>
        <w:tc>
          <w:tcPr>
            <w:tcW w:w="964" w:type="dxa"/>
            <w:tcBorders>
              <w:top w:val="single" w:sz="4" w:space="0" w:color="auto"/>
              <w:bottom w:val="nil"/>
            </w:tcBorders>
            <w:vAlign w:val="center"/>
          </w:tcPr>
          <w:p w14:paraId="40F36BE9"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w:t>
            </w:r>
          </w:p>
        </w:tc>
      </w:tr>
      <w:tr w:rsidR="00736ABD" w:rsidRPr="002677FC" w14:paraId="2A68B1C4" w14:textId="77777777" w:rsidTr="002868D6">
        <w:tc>
          <w:tcPr>
            <w:tcW w:w="3114" w:type="dxa"/>
            <w:vMerge/>
            <w:vAlign w:val="center"/>
          </w:tcPr>
          <w:p w14:paraId="1BB2A91A"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300E0EDB"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265CBB2E"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W celu potwierdzenia spełnienia kryterium dopuszczalne jest wezwanie Wnioskodawcy do przedstawienia:</w:t>
            </w:r>
          </w:p>
        </w:tc>
        <w:tc>
          <w:tcPr>
            <w:tcW w:w="1695" w:type="dxa"/>
            <w:tcBorders>
              <w:top w:val="nil"/>
              <w:bottom w:val="nil"/>
            </w:tcBorders>
            <w:vAlign w:val="center"/>
          </w:tcPr>
          <w:p w14:paraId="4E85A276"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77B65F08" w14:textId="77777777" w:rsidR="00736ABD" w:rsidRPr="002677FC" w:rsidRDefault="00736ABD" w:rsidP="006C034D">
            <w:pPr>
              <w:spacing w:after="60" w:line="276" w:lineRule="auto"/>
              <w:rPr>
                <w:rFonts w:ascii="Arial" w:eastAsia="Times New Roman" w:hAnsi="Arial" w:cs="Arial"/>
              </w:rPr>
            </w:pPr>
          </w:p>
        </w:tc>
      </w:tr>
      <w:tr w:rsidR="00736ABD" w:rsidRPr="002677FC" w14:paraId="36424AEE" w14:textId="77777777" w:rsidTr="002868D6">
        <w:tc>
          <w:tcPr>
            <w:tcW w:w="3114" w:type="dxa"/>
            <w:vMerge/>
            <w:vAlign w:val="center"/>
          </w:tcPr>
          <w:p w14:paraId="0D78696C"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5F711712"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108EE848" w14:textId="300F67BD"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 </w:t>
            </w:r>
            <w:r w:rsidR="00D5579D" w:rsidRPr="002677FC">
              <w:rPr>
                <w:rFonts w:ascii="Arial" w:hAnsi="Arial" w:cs="Arial"/>
              </w:rPr>
              <w:t>wyjaśnień, jak również do uzupełnienia lub poprawy projektu.</w:t>
            </w:r>
          </w:p>
        </w:tc>
        <w:tc>
          <w:tcPr>
            <w:tcW w:w="1695" w:type="dxa"/>
            <w:tcBorders>
              <w:top w:val="nil"/>
              <w:bottom w:val="nil"/>
            </w:tcBorders>
            <w:vAlign w:val="center"/>
          </w:tcPr>
          <w:p w14:paraId="5571C45B"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Rada LGD</w:t>
            </w:r>
          </w:p>
        </w:tc>
        <w:tc>
          <w:tcPr>
            <w:tcW w:w="964" w:type="dxa"/>
            <w:tcBorders>
              <w:top w:val="nil"/>
              <w:bottom w:val="nil"/>
            </w:tcBorders>
            <w:vAlign w:val="center"/>
          </w:tcPr>
          <w:p w14:paraId="0886CBBA" w14:textId="77777777" w:rsidR="00736ABD" w:rsidRPr="002677FC" w:rsidRDefault="00736ABD" w:rsidP="006C034D">
            <w:pPr>
              <w:spacing w:after="60" w:line="276" w:lineRule="auto"/>
              <w:rPr>
                <w:rFonts w:ascii="Arial" w:eastAsia="Times New Roman" w:hAnsi="Arial" w:cs="Arial"/>
              </w:rPr>
            </w:pPr>
          </w:p>
        </w:tc>
      </w:tr>
      <w:tr w:rsidR="00736ABD" w:rsidRPr="002677FC" w14:paraId="4369032C" w14:textId="77777777" w:rsidTr="002868D6">
        <w:tc>
          <w:tcPr>
            <w:tcW w:w="3114" w:type="dxa"/>
            <w:vMerge w:val="restart"/>
            <w:vAlign w:val="center"/>
          </w:tcPr>
          <w:p w14:paraId="5F2DC0E6" w14:textId="53535C42" w:rsidR="00736ABD" w:rsidRPr="002677FC" w:rsidRDefault="00736ABD" w:rsidP="006C034D">
            <w:pPr>
              <w:pStyle w:val="Akapitzlist"/>
              <w:numPr>
                <w:ilvl w:val="0"/>
                <w:numId w:val="24"/>
              </w:numPr>
              <w:spacing w:after="60"/>
              <w:rPr>
                <w:rFonts w:ascii="Arial" w:hAnsi="Arial" w:cs="Arial"/>
                <w:b/>
              </w:rPr>
            </w:pPr>
            <w:r w:rsidRPr="002677FC">
              <w:rPr>
                <w:rFonts w:ascii="Arial" w:hAnsi="Arial" w:cs="Arial"/>
                <w:b/>
              </w:rPr>
              <w:t>Kwalifikowalność projektu</w:t>
            </w:r>
          </w:p>
          <w:p w14:paraId="794E0E8B" w14:textId="77777777" w:rsidR="00736ABD" w:rsidRPr="002677FC" w:rsidRDefault="00736ABD" w:rsidP="006C034D">
            <w:pPr>
              <w:spacing w:after="60" w:line="276" w:lineRule="auto"/>
              <w:rPr>
                <w:rFonts w:ascii="Arial" w:eastAsia="Times New Roman" w:hAnsi="Arial" w:cs="Arial"/>
                <w:b/>
              </w:rPr>
            </w:pPr>
          </w:p>
        </w:tc>
        <w:tc>
          <w:tcPr>
            <w:tcW w:w="6095" w:type="dxa"/>
            <w:vMerge w:val="restart"/>
            <w:vAlign w:val="center"/>
          </w:tcPr>
          <w:p w14:paraId="4290E647"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Ocenie w ramach kryterium podlega, czy:</w:t>
            </w:r>
          </w:p>
          <w:p w14:paraId="4BDF0E54" w14:textId="3BF0EE07" w:rsidR="00736ABD" w:rsidRPr="002677FC" w:rsidRDefault="00736ABD" w:rsidP="006C034D">
            <w:pPr>
              <w:numPr>
                <w:ilvl w:val="0"/>
                <w:numId w:val="8"/>
              </w:numPr>
              <w:spacing w:after="60" w:line="276" w:lineRule="auto"/>
              <w:rPr>
                <w:rFonts w:ascii="Arial" w:eastAsia="Times New Roman" w:hAnsi="Arial" w:cs="Arial"/>
                <w:lang w:eastAsia="pl-PL"/>
              </w:rPr>
            </w:pPr>
            <w:r w:rsidRPr="002677FC">
              <w:rPr>
                <w:rFonts w:ascii="Arial" w:eastAsia="Times New Roman" w:hAnsi="Arial" w:cs="Arial"/>
                <w:lang w:eastAsia="pl-PL"/>
              </w:rPr>
              <w:t xml:space="preserve">projekt jest zgodny z programem FEM 2021-2027 i wpisuje się w typy projektów wskazane dla danego działania, zgodnie z SzOP w wersji aktualnej na dzień </w:t>
            </w:r>
            <w:r w:rsidR="00030ACA" w:rsidRPr="002677FC">
              <w:rPr>
                <w:rFonts w:ascii="Arial" w:eastAsia="Times New Roman" w:hAnsi="Arial" w:cs="Arial"/>
                <w:lang w:eastAsia="pl-PL"/>
              </w:rPr>
              <w:t>ogłaszania</w:t>
            </w:r>
            <w:r w:rsidRPr="002677FC">
              <w:rPr>
                <w:rFonts w:ascii="Arial" w:eastAsia="Times New Roman" w:hAnsi="Arial" w:cs="Arial"/>
                <w:lang w:eastAsia="pl-PL"/>
              </w:rPr>
              <w:t xml:space="preserve"> naboru i Regulaminem naboru wniosków.</w:t>
            </w:r>
          </w:p>
          <w:p w14:paraId="473592DE" w14:textId="77777777" w:rsidR="00BB6308" w:rsidRPr="002677FC" w:rsidRDefault="00BB6308" w:rsidP="006C034D">
            <w:pPr>
              <w:numPr>
                <w:ilvl w:val="0"/>
                <w:numId w:val="8"/>
              </w:numPr>
              <w:spacing w:after="60" w:line="276" w:lineRule="auto"/>
              <w:rPr>
                <w:rFonts w:ascii="Arial" w:eastAsia="Times New Roman" w:hAnsi="Arial" w:cs="Arial"/>
                <w:lang w:eastAsia="pl-PL"/>
              </w:rPr>
            </w:pPr>
            <w:r w:rsidRPr="002677FC">
              <w:rPr>
                <w:rFonts w:ascii="Arial" w:hAnsi="Arial" w:cs="Arial"/>
              </w:rPr>
              <w:t xml:space="preserve">projekt jest zgodny z Lokalną Strategią Rozwoju tj. zgodny z celem i przedsięwzięciem ujętym w Lokalnej Strategii Rozwoju realizowanej przez Lokalną Grupę Działania ogłaszającą nabór oraz wynika z diagnozy </w:t>
            </w:r>
            <w:r w:rsidRPr="002677FC">
              <w:rPr>
                <w:rFonts w:ascii="Arial" w:hAnsi="Arial" w:cs="Arial"/>
              </w:rPr>
              <w:lastRenderedPageBreak/>
              <w:t>zawartej w Lokalnej Strategii Rozwoju, dla których wnioskodawcą jest podmiot, uwzględniony w katalogu beneficjentów.</w:t>
            </w:r>
          </w:p>
          <w:p w14:paraId="6D502D21" w14:textId="77777777" w:rsidR="00736ABD" w:rsidRPr="002677FC" w:rsidRDefault="00736ABD" w:rsidP="006C034D">
            <w:pPr>
              <w:numPr>
                <w:ilvl w:val="0"/>
                <w:numId w:val="8"/>
              </w:numPr>
              <w:spacing w:after="60" w:line="276" w:lineRule="auto"/>
              <w:rPr>
                <w:rFonts w:ascii="Arial" w:eastAsia="Times New Roman" w:hAnsi="Arial" w:cs="Arial"/>
                <w:lang w:eastAsia="pl-PL"/>
              </w:rPr>
            </w:pPr>
            <w:r w:rsidRPr="002677FC">
              <w:rPr>
                <w:rFonts w:ascii="Arial" w:eastAsia="Times New Roman" w:hAnsi="Arial" w:cs="Arial"/>
                <w:lang w:eastAsia="pl-PL"/>
              </w:rPr>
              <w:t>Wnioskodawca w okresie realizacji projektu prowadzi biuro projektu (lub posiada siedzibę, filię, delegaturę oddział czy inną formę działalności) na obszarze LSR z możliwością udostępnienia pełnej dokumentacji wdrażanego projektu oraz zapewnia uczestnikom projektu możliwość osobistego kontaktu z kadrą projektu.</w:t>
            </w:r>
          </w:p>
          <w:p w14:paraId="37E04D11" w14:textId="77777777" w:rsidR="00736ABD" w:rsidRPr="002677FC" w:rsidRDefault="00736ABD" w:rsidP="006C034D">
            <w:pPr>
              <w:numPr>
                <w:ilvl w:val="0"/>
                <w:numId w:val="8"/>
              </w:numPr>
              <w:spacing w:after="60" w:line="276" w:lineRule="auto"/>
              <w:rPr>
                <w:rFonts w:ascii="Arial" w:eastAsia="Times New Roman" w:hAnsi="Arial" w:cs="Arial"/>
                <w:lang w:eastAsia="pl-PL"/>
              </w:rPr>
            </w:pPr>
            <w:r w:rsidRPr="002677FC">
              <w:rPr>
                <w:rFonts w:ascii="Arial" w:eastAsia="Times New Roman" w:hAnsi="Arial" w:cs="Arial"/>
                <w:lang w:eastAsia="pl-PL"/>
              </w:rPr>
              <w:t>projekt jest zgodny z przepisami art. 63 ust. 6 i art. 73 ust. 2 lit. f) i h) Rozporządzenia Parlamentu Europejskiego i Rady (UE) nr 2021/1060 z dnia 24 czerwca 2021 r., tj. Wnioskodawca złożył oświadczenie, że:</w:t>
            </w:r>
          </w:p>
          <w:p w14:paraId="32F9453E" w14:textId="4F62123B" w:rsidR="00736ABD" w:rsidRPr="002677FC" w:rsidRDefault="00736ABD" w:rsidP="006C034D">
            <w:pPr>
              <w:numPr>
                <w:ilvl w:val="1"/>
                <w:numId w:val="8"/>
              </w:numPr>
              <w:tabs>
                <w:tab w:val="left" w:pos="877"/>
              </w:tabs>
              <w:spacing w:after="60" w:line="276" w:lineRule="auto"/>
              <w:ind w:left="744" w:hanging="434"/>
              <w:rPr>
                <w:rFonts w:ascii="Arial" w:eastAsia="Times New Roman" w:hAnsi="Arial" w:cs="Arial"/>
                <w:lang w:eastAsia="pl-PL"/>
              </w:rPr>
            </w:pPr>
            <w:r w:rsidRPr="002677FC">
              <w:rPr>
                <w:rFonts w:ascii="Arial" w:eastAsia="Times New Roman" w:hAnsi="Arial" w:cs="Arial"/>
                <w:lang w:eastAsia="pl-PL"/>
              </w:rPr>
              <w:t>projekt nie został zakończony w rozumieniu art. 63 ust. 6 ww. rozporządzenia.</w:t>
            </w:r>
          </w:p>
          <w:p w14:paraId="1FE21A9E" w14:textId="77777777" w:rsidR="00736ABD" w:rsidRPr="002677FC" w:rsidRDefault="00736ABD" w:rsidP="006C034D">
            <w:pPr>
              <w:numPr>
                <w:ilvl w:val="1"/>
                <w:numId w:val="8"/>
              </w:numPr>
              <w:spacing w:after="60" w:line="276" w:lineRule="auto"/>
              <w:ind w:left="744" w:hanging="425"/>
              <w:rPr>
                <w:rFonts w:ascii="Arial" w:eastAsia="Times New Roman" w:hAnsi="Arial" w:cs="Arial"/>
                <w:lang w:eastAsia="pl-PL"/>
              </w:rPr>
            </w:pPr>
            <w:r w:rsidRPr="002677FC">
              <w:rPr>
                <w:rFonts w:ascii="Arial" w:eastAsia="Times New Roman" w:hAnsi="Arial" w:cs="Arial"/>
                <w:lang w:eastAsia="pl-PL"/>
              </w:rPr>
              <w:t>nie rozpoczął realizacji projektu przed dniem złożenia wniosku o dofinansowanie albo że realizując projekt przed dniem złożenia wniosku, przestrzegał obowiązujących przepisów prawa dotyczących danej operacji (art. 73 ust. 2 lit. f) ww. rozporządzenia.</w:t>
            </w:r>
          </w:p>
          <w:p w14:paraId="4023D0A0" w14:textId="77777777" w:rsidR="00736ABD" w:rsidRPr="002677FC" w:rsidRDefault="00736ABD" w:rsidP="006C034D">
            <w:pPr>
              <w:numPr>
                <w:ilvl w:val="1"/>
                <w:numId w:val="8"/>
              </w:numPr>
              <w:spacing w:after="60" w:line="276" w:lineRule="auto"/>
              <w:ind w:left="744" w:hanging="425"/>
              <w:rPr>
                <w:rFonts w:ascii="Arial" w:eastAsia="Times New Roman" w:hAnsi="Arial" w:cs="Arial"/>
                <w:lang w:eastAsia="pl-PL"/>
              </w:rPr>
            </w:pPr>
            <w:r w:rsidRPr="002677FC">
              <w:rPr>
                <w:rFonts w:ascii="Arial" w:eastAsia="Times New Roman" w:hAnsi="Arial" w:cs="Arial"/>
                <w:lang w:val="x-none" w:eastAsia="pl-PL"/>
              </w:rPr>
              <w:t>projekt nie obejmuje działań, które stanowiły część operacji polegającej</w:t>
            </w:r>
            <w:r w:rsidRPr="002677FC">
              <w:rPr>
                <w:rFonts w:ascii="Arial" w:eastAsia="Times New Roman" w:hAnsi="Arial" w:cs="Arial"/>
                <w:lang w:eastAsia="pl-PL"/>
              </w:rPr>
              <w:t xml:space="preserve"> na</w:t>
            </w:r>
            <w:r w:rsidRPr="002677FC">
              <w:rPr>
                <w:rFonts w:ascii="Arial" w:eastAsia="Times New Roman" w:hAnsi="Arial" w:cs="Arial"/>
                <w:lang w:val="x-none" w:eastAsia="pl-PL"/>
              </w:rPr>
              <w:t xml:space="preserve"> przeniesieniu produkcji zgodnie z art. 66 lub które stanowiłyby przeniesienie </w:t>
            </w:r>
            <w:r w:rsidRPr="002677FC">
              <w:rPr>
                <w:rFonts w:ascii="Arial" w:eastAsia="Times New Roman" w:hAnsi="Arial" w:cs="Arial"/>
                <w:lang w:val="x-none" w:eastAsia="pl-PL"/>
              </w:rPr>
              <w:lastRenderedPageBreak/>
              <w:t>działalności produkcyjnej zgodnie z art. 65 ust.1 lit. a) ww. rozporządzenia.</w:t>
            </w:r>
          </w:p>
          <w:p w14:paraId="390770ED" w14:textId="77777777" w:rsidR="00736ABD" w:rsidRPr="002677FC" w:rsidRDefault="00736ABD" w:rsidP="006C034D">
            <w:pPr>
              <w:numPr>
                <w:ilvl w:val="0"/>
                <w:numId w:val="8"/>
              </w:numPr>
              <w:spacing w:after="60" w:line="276" w:lineRule="auto"/>
              <w:rPr>
                <w:rFonts w:ascii="Arial" w:eastAsia="Times New Roman" w:hAnsi="Arial" w:cs="Arial"/>
                <w:lang w:eastAsia="pl-PL"/>
              </w:rPr>
            </w:pPr>
            <w:r w:rsidRPr="002677FC">
              <w:rPr>
                <w:rFonts w:ascii="Arial" w:eastAsia="Times New Roman" w:hAnsi="Arial" w:cs="Arial"/>
                <w:lang w:eastAsia="pl-PL"/>
              </w:rPr>
              <w:t>projekt (lub jego część) nie otrzymał dofinansowania z innych środków.</w:t>
            </w:r>
          </w:p>
          <w:p w14:paraId="6D841607" w14:textId="006241A5" w:rsidR="00736ABD" w:rsidRPr="002677FC" w:rsidRDefault="00736ABD" w:rsidP="006C034D">
            <w:pPr>
              <w:numPr>
                <w:ilvl w:val="0"/>
                <w:numId w:val="8"/>
              </w:numPr>
              <w:spacing w:after="60" w:line="276" w:lineRule="auto"/>
              <w:rPr>
                <w:rFonts w:ascii="Arial" w:eastAsia="Times New Roman" w:hAnsi="Arial" w:cs="Arial"/>
                <w:lang w:eastAsia="pl-PL"/>
              </w:rPr>
            </w:pPr>
            <w:r w:rsidRPr="002677FC">
              <w:rPr>
                <w:rFonts w:ascii="Arial" w:eastAsia="Times New Roman" w:hAnsi="Arial" w:cs="Arial"/>
                <w:lang w:eastAsia="pl-PL"/>
              </w:rPr>
              <w:t>okres realizacji projektu jest zgodny z wymaganiami określonymi w Regulaminie naboru wniosków.</w:t>
            </w:r>
          </w:p>
          <w:p w14:paraId="7F4DF3E3" w14:textId="4DC1A8EA" w:rsidR="00736ABD" w:rsidRPr="002677FC" w:rsidRDefault="00736ABD" w:rsidP="006C034D">
            <w:pPr>
              <w:numPr>
                <w:ilvl w:val="0"/>
                <w:numId w:val="8"/>
              </w:numPr>
              <w:spacing w:after="60" w:line="276" w:lineRule="auto"/>
              <w:rPr>
                <w:rFonts w:ascii="Arial" w:eastAsia="Times New Roman" w:hAnsi="Arial" w:cs="Arial"/>
                <w:lang w:eastAsia="pl-PL"/>
              </w:rPr>
            </w:pPr>
            <w:r w:rsidRPr="002677FC">
              <w:rPr>
                <w:rFonts w:ascii="Arial" w:eastAsia="Times New Roman" w:hAnsi="Arial" w:cs="Arial"/>
                <w:lang w:eastAsia="pl-PL"/>
              </w:rPr>
              <w:t xml:space="preserve">grupa docelowa jest zgodna z zapisami SzOP </w:t>
            </w:r>
            <w:r w:rsidRPr="002677FC">
              <w:rPr>
                <w:rFonts w:ascii="Arial" w:hAnsi="Arial" w:cs="Arial"/>
              </w:rPr>
              <w:t xml:space="preserve">w wersji aktualnej na dzień ogłoszenia naboru </w:t>
            </w:r>
            <w:r w:rsidRPr="002677FC">
              <w:rPr>
                <w:rFonts w:ascii="Arial" w:eastAsia="Times New Roman" w:hAnsi="Arial" w:cs="Arial"/>
                <w:lang w:eastAsia="pl-PL"/>
              </w:rPr>
              <w:t>oraz Regulaminem naboru wniosków.</w:t>
            </w:r>
          </w:p>
          <w:p w14:paraId="6C925AA7"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 xml:space="preserve">Ocena pkt </w:t>
            </w:r>
            <w:r w:rsidR="00BB6308" w:rsidRPr="002677FC">
              <w:rPr>
                <w:rFonts w:ascii="Arial" w:eastAsia="Times New Roman" w:hAnsi="Arial" w:cs="Arial"/>
              </w:rPr>
              <w:t>3</w:t>
            </w:r>
            <w:r w:rsidRPr="002677FC">
              <w:rPr>
                <w:rFonts w:ascii="Arial" w:eastAsia="Times New Roman" w:hAnsi="Arial" w:cs="Arial"/>
              </w:rPr>
              <w:t xml:space="preserve">, </w:t>
            </w:r>
            <w:r w:rsidR="00BB6308" w:rsidRPr="002677FC">
              <w:rPr>
                <w:rFonts w:ascii="Arial" w:eastAsia="Times New Roman" w:hAnsi="Arial" w:cs="Arial"/>
              </w:rPr>
              <w:t>4</w:t>
            </w:r>
            <w:r w:rsidRPr="002677FC">
              <w:rPr>
                <w:rFonts w:ascii="Arial" w:eastAsia="Times New Roman" w:hAnsi="Arial" w:cs="Arial"/>
              </w:rPr>
              <w:t xml:space="preserve"> i </w:t>
            </w:r>
            <w:r w:rsidR="00BB6308" w:rsidRPr="002677FC">
              <w:rPr>
                <w:rFonts w:ascii="Arial" w:eastAsia="Times New Roman" w:hAnsi="Arial" w:cs="Arial"/>
              </w:rPr>
              <w:t>5</w:t>
            </w:r>
            <w:r w:rsidRPr="002677FC">
              <w:rPr>
                <w:rFonts w:ascii="Arial" w:eastAsia="Times New Roman" w:hAnsi="Arial" w:cs="Arial"/>
              </w:rPr>
              <w:t xml:space="preserve"> odbywa się w oparciu o oświadczenia przedstawione przez Wnioskodawcę.</w:t>
            </w:r>
          </w:p>
        </w:tc>
        <w:tc>
          <w:tcPr>
            <w:tcW w:w="2274" w:type="dxa"/>
            <w:gridSpan w:val="2"/>
            <w:tcBorders>
              <w:bottom w:val="nil"/>
            </w:tcBorders>
            <w:vAlign w:val="center"/>
          </w:tcPr>
          <w:p w14:paraId="45AC9701"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Kryterium wyrażone zero-jedynkowo (tak/nie).</w:t>
            </w:r>
          </w:p>
          <w:p w14:paraId="0929CF38"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Niespełnienie kryterium skutkuje negatywną oceną projektu.</w:t>
            </w:r>
          </w:p>
        </w:tc>
        <w:tc>
          <w:tcPr>
            <w:tcW w:w="1695" w:type="dxa"/>
            <w:tcBorders>
              <w:bottom w:val="nil"/>
            </w:tcBorders>
            <w:vAlign w:val="center"/>
          </w:tcPr>
          <w:p w14:paraId="23FF4042" w14:textId="77777777" w:rsidR="00736ABD" w:rsidRPr="002677FC" w:rsidRDefault="00736ABD" w:rsidP="006C034D">
            <w:pPr>
              <w:spacing w:after="60" w:line="276" w:lineRule="auto"/>
              <w:rPr>
                <w:rFonts w:ascii="Arial" w:eastAsia="Times New Roman" w:hAnsi="Arial" w:cs="Arial"/>
              </w:rPr>
            </w:pPr>
          </w:p>
        </w:tc>
        <w:tc>
          <w:tcPr>
            <w:tcW w:w="964" w:type="dxa"/>
            <w:tcBorders>
              <w:bottom w:val="nil"/>
            </w:tcBorders>
            <w:vAlign w:val="center"/>
          </w:tcPr>
          <w:p w14:paraId="1250DE33"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w:t>
            </w:r>
          </w:p>
        </w:tc>
      </w:tr>
      <w:tr w:rsidR="00736ABD" w:rsidRPr="002677FC" w14:paraId="7E9170FF" w14:textId="77777777" w:rsidTr="002868D6">
        <w:tc>
          <w:tcPr>
            <w:tcW w:w="3114" w:type="dxa"/>
            <w:vMerge/>
            <w:vAlign w:val="center"/>
          </w:tcPr>
          <w:p w14:paraId="2EAB951D"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0784431E"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780F979C"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W celu potwierdzenia </w:t>
            </w:r>
            <w:r w:rsidRPr="002677FC">
              <w:rPr>
                <w:rFonts w:ascii="Arial" w:hAnsi="Arial" w:cs="Arial"/>
              </w:rPr>
              <w:lastRenderedPageBreak/>
              <w:t>spełnienia kryterium dopuszczalne jest wezwanie Wnioskodawcy do przedstawienia:</w:t>
            </w:r>
          </w:p>
        </w:tc>
        <w:tc>
          <w:tcPr>
            <w:tcW w:w="1695" w:type="dxa"/>
            <w:tcBorders>
              <w:top w:val="nil"/>
              <w:bottom w:val="nil"/>
            </w:tcBorders>
            <w:vAlign w:val="center"/>
          </w:tcPr>
          <w:p w14:paraId="093820FB"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4955E079" w14:textId="77777777" w:rsidR="00736ABD" w:rsidRPr="002677FC" w:rsidRDefault="00736ABD" w:rsidP="006C034D">
            <w:pPr>
              <w:spacing w:after="60" w:line="276" w:lineRule="auto"/>
              <w:rPr>
                <w:rFonts w:ascii="Arial" w:eastAsia="Times New Roman" w:hAnsi="Arial" w:cs="Arial"/>
              </w:rPr>
            </w:pPr>
          </w:p>
        </w:tc>
      </w:tr>
      <w:tr w:rsidR="00736ABD" w:rsidRPr="002677FC" w14:paraId="7A28023F" w14:textId="77777777" w:rsidTr="002868D6">
        <w:tc>
          <w:tcPr>
            <w:tcW w:w="3114" w:type="dxa"/>
            <w:vMerge/>
            <w:vAlign w:val="center"/>
          </w:tcPr>
          <w:p w14:paraId="2CA8EE2F"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67C64B2D"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3D3EEFD7" w14:textId="75DA4324"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 </w:t>
            </w:r>
            <w:r w:rsidR="00D5579D" w:rsidRPr="002677FC">
              <w:rPr>
                <w:rFonts w:ascii="Arial" w:hAnsi="Arial" w:cs="Arial"/>
              </w:rPr>
              <w:t>wyjaśnień, jak również do uzupełnienia lub poprawy projektu.</w:t>
            </w:r>
          </w:p>
        </w:tc>
        <w:tc>
          <w:tcPr>
            <w:tcW w:w="1695" w:type="dxa"/>
            <w:tcBorders>
              <w:top w:val="nil"/>
              <w:bottom w:val="nil"/>
            </w:tcBorders>
            <w:vAlign w:val="center"/>
          </w:tcPr>
          <w:p w14:paraId="3283D390"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Rada LGD</w:t>
            </w:r>
          </w:p>
        </w:tc>
        <w:tc>
          <w:tcPr>
            <w:tcW w:w="964" w:type="dxa"/>
            <w:tcBorders>
              <w:top w:val="nil"/>
              <w:bottom w:val="nil"/>
            </w:tcBorders>
            <w:vAlign w:val="center"/>
          </w:tcPr>
          <w:p w14:paraId="06580798" w14:textId="77777777" w:rsidR="00736ABD" w:rsidRPr="002677FC" w:rsidRDefault="00736ABD" w:rsidP="006C034D">
            <w:pPr>
              <w:spacing w:after="60" w:line="276" w:lineRule="auto"/>
              <w:rPr>
                <w:rFonts w:ascii="Arial" w:eastAsia="Times New Roman" w:hAnsi="Arial" w:cs="Arial"/>
              </w:rPr>
            </w:pPr>
          </w:p>
        </w:tc>
      </w:tr>
      <w:tr w:rsidR="00736ABD" w:rsidRPr="002677FC" w14:paraId="74B48209" w14:textId="77777777" w:rsidTr="002868D6">
        <w:tc>
          <w:tcPr>
            <w:tcW w:w="3114" w:type="dxa"/>
            <w:vMerge w:val="restart"/>
            <w:vAlign w:val="center"/>
          </w:tcPr>
          <w:p w14:paraId="7A572BB1" w14:textId="4E08B8CF" w:rsidR="00736ABD" w:rsidRPr="002677FC" w:rsidRDefault="00736ABD" w:rsidP="006C034D">
            <w:pPr>
              <w:pStyle w:val="Akapitzlist"/>
              <w:numPr>
                <w:ilvl w:val="0"/>
                <w:numId w:val="24"/>
              </w:numPr>
              <w:spacing w:after="60"/>
              <w:rPr>
                <w:rFonts w:ascii="Arial" w:hAnsi="Arial" w:cs="Arial"/>
                <w:b/>
              </w:rPr>
            </w:pPr>
            <w:r w:rsidRPr="002677FC">
              <w:rPr>
                <w:rFonts w:ascii="Arial" w:hAnsi="Arial" w:cs="Arial"/>
                <w:b/>
              </w:rPr>
              <w:t>Wpływ projektu na zasadę równości szans i niedyskryminacji</w:t>
            </w:r>
          </w:p>
          <w:p w14:paraId="7D3421FA" w14:textId="77777777" w:rsidR="00736ABD" w:rsidRPr="002677FC" w:rsidRDefault="00736ABD" w:rsidP="006C034D">
            <w:pPr>
              <w:spacing w:after="60" w:line="276" w:lineRule="auto"/>
              <w:rPr>
                <w:rFonts w:ascii="Arial" w:eastAsia="Times New Roman" w:hAnsi="Arial" w:cs="Arial"/>
                <w:b/>
              </w:rPr>
            </w:pPr>
          </w:p>
        </w:tc>
        <w:tc>
          <w:tcPr>
            <w:tcW w:w="6095" w:type="dxa"/>
            <w:vMerge w:val="restart"/>
            <w:vAlign w:val="center"/>
          </w:tcPr>
          <w:p w14:paraId="54087D9D" w14:textId="77777777" w:rsidR="00736ABD" w:rsidRPr="002677FC" w:rsidRDefault="00736ABD" w:rsidP="006C034D">
            <w:pPr>
              <w:suppressAutoHyphens/>
              <w:spacing w:after="60" w:line="276" w:lineRule="auto"/>
              <w:rPr>
                <w:rFonts w:ascii="Arial" w:hAnsi="Arial" w:cs="Arial"/>
                <w:lang w:eastAsia="ar-SA"/>
              </w:rPr>
            </w:pPr>
            <w:r w:rsidRPr="002677FC">
              <w:rPr>
                <w:rFonts w:ascii="Arial" w:hAnsi="Arial" w:cs="Arial"/>
                <w:lang w:eastAsia="ar-SA"/>
              </w:rPr>
              <w:t>Ocenie w ramach kryterium podlega, czy projekt ma pozytywny wpływ na zasadę równości szans i niedyskryminacji w szczególności ze względu na płeć, rasę lub pochodzenie etniczne, religię lub światopogląd, niepełnosprawność, wiek lub orientację seksualną, tożsamość płciową tj. czy projekt uwzględnia potrzeby różnych grup docelowych zagrożonych dyskryminacją, w tym w szczególności wymagania dotyczące zagwarantowania dostępności dla osób z niepełnosprawnościami.</w:t>
            </w:r>
          </w:p>
          <w:p w14:paraId="64C7CB5F" w14:textId="77777777" w:rsidR="00736ABD" w:rsidRPr="002677FC" w:rsidRDefault="00736ABD" w:rsidP="006C034D">
            <w:pPr>
              <w:suppressAutoHyphens/>
              <w:spacing w:after="60" w:line="276" w:lineRule="auto"/>
              <w:rPr>
                <w:rFonts w:ascii="Arial" w:hAnsi="Arial" w:cs="Arial"/>
                <w:lang w:eastAsia="ar-SA"/>
              </w:rPr>
            </w:pPr>
            <w:r w:rsidRPr="002677FC">
              <w:rPr>
                <w:rFonts w:ascii="Arial" w:hAnsi="Arial" w:cs="Arial"/>
                <w:lang w:eastAsia="ar-SA"/>
              </w:rPr>
              <w:t xml:space="preserve">Przez pozytywny wpływ należy rozumieć zapewnienie wsparcia bez jakiejkolwiek dyskryminacji ze względu na przesłanki określone w art. 9 ust.3 Rozporządzenia Parlamentu Europejskiego i Rady (UE) nr 2021/1060 z dnia 24 czerwca 2021 r., w tym zapewnienie dostępności do oferowanego w projekcie wsparcia dla wszystkich jego </w:t>
            </w:r>
            <w:r w:rsidRPr="002677FC">
              <w:rPr>
                <w:rFonts w:ascii="Arial" w:hAnsi="Arial" w:cs="Arial"/>
                <w:lang w:eastAsia="ar-SA"/>
              </w:rPr>
              <w:lastRenderedPageBreak/>
              <w:t xml:space="preserve">uczestników/uczestniczek oraz zapewnienie dostępności wszystkich produktów projektu (lub usług), z wyjątkiem niektórych produktów, które zostały uznane za neutralne dla wszystkich ich użytkowników/użytkowniczek, zgodnie ze standardami dostępności, stanowiącymi załącznik do </w:t>
            </w:r>
            <w:r w:rsidRPr="002677FC">
              <w:rPr>
                <w:rFonts w:ascii="Arial" w:hAnsi="Arial" w:cs="Arial"/>
                <w:i/>
                <w:lang w:eastAsia="ar-SA"/>
              </w:rPr>
              <w:t>Wytycznych dotyczących realizacji zasad równościowych w ramach funduszy unijnych na lata 2021-2027</w:t>
            </w:r>
            <w:r w:rsidRPr="002677FC">
              <w:rPr>
                <w:rFonts w:ascii="Arial" w:hAnsi="Arial" w:cs="Arial"/>
                <w:lang w:eastAsia="ar-SA"/>
              </w:rPr>
              <w:t xml:space="preserve"> w wersji aktualnej na dzień ogłoszenia naboru oraz Regulaminem naboru wniosków.</w:t>
            </w:r>
          </w:p>
          <w:p w14:paraId="5FD1E575" w14:textId="77777777" w:rsidR="00736ABD" w:rsidRPr="002677FC" w:rsidRDefault="00736ABD" w:rsidP="006C034D">
            <w:pPr>
              <w:suppressAutoHyphens/>
              <w:spacing w:after="60" w:line="276" w:lineRule="auto"/>
              <w:rPr>
                <w:rFonts w:ascii="Arial" w:hAnsi="Arial" w:cs="Arial"/>
                <w:lang w:eastAsia="ar-SA"/>
              </w:rPr>
            </w:pPr>
            <w:r w:rsidRPr="002677FC">
              <w:rPr>
                <w:rFonts w:ascii="Arial" w:hAnsi="Arial" w:cs="Arial"/>
                <w:lang w:eastAsia="ar-SA"/>
              </w:rPr>
              <w:t>W przypadku zmiany ww. Wytycznych na etapie realizacji projektu, warunki o których mowa powyżej będą także spełnione, jeżeli beneficjent stosować będzie do projektu w całości zmienione Wytyczne.</w:t>
            </w:r>
          </w:p>
          <w:p w14:paraId="125CB391" w14:textId="4C811CE6" w:rsidR="00736ABD" w:rsidRPr="002677FC" w:rsidRDefault="00736ABD" w:rsidP="006C034D">
            <w:pPr>
              <w:suppressAutoHyphens/>
              <w:spacing w:after="60" w:line="276" w:lineRule="auto"/>
              <w:rPr>
                <w:rFonts w:ascii="Arial" w:hAnsi="Arial" w:cs="Arial"/>
                <w:lang w:eastAsia="ar-SA"/>
              </w:rPr>
            </w:pPr>
            <w:r w:rsidRPr="002677FC">
              <w:rPr>
                <w:rFonts w:ascii="Arial" w:hAnsi="Arial" w:cs="Arial"/>
                <w:lang w:eastAsia="ar-SA"/>
              </w:rPr>
              <w:t>Ocena będzie prowadzona w oparciu o informacje zawarte we wniosku o dofinansowanie projektu, które potwierdzą, iż wszystkie produkty (lub usługi) projektu będą dostępne dla wszystkich ich użytkowników</w:t>
            </w:r>
            <w:r w:rsidR="00DB1926" w:rsidRPr="002677FC">
              <w:rPr>
                <w:rFonts w:ascii="Arial" w:hAnsi="Arial" w:cs="Arial"/>
                <w:lang w:eastAsia="ar-SA"/>
              </w:rPr>
              <w:t xml:space="preserve"> </w:t>
            </w:r>
            <w:r w:rsidRPr="002677FC">
              <w:rPr>
                <w:rFonts w:ascii="Arial" w:hAnsi="Arial" w:cs="Arial"/>
                <w:lang w:eastAsia="ar-SA"/>
              </w:rPr>
              <w:t>/ użytkowniczek. W uzasadnionych i wyjątkowych oraz opisanych we wniosku przypadkach możliwe jest wykazanie neutralności niektórych produktów (lub usług) projektu na przykład z uwagi na brak ich bezpośrednich użytkowników.</w:t>
            </w:r>
          </w:p>
          <w:p w14:paraId="09617109"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Stwierdzenie braku pozytywnego wpływu projektu na realizację zasady skutkuje niespełnieniem kryterium.</w:t>
            </w:r>
          </w:p>
        </w:tc>
        <w:tc>
          <w:tcPr>
            <w:tcW w:w="2274" w:type="dxa"/>
            <w:gridSpan w:val="2"/>
            <w:tcBorders>
              <w:bottom w:val="nil"/>
            </w:tcBorders>
            <w:vAlign w:val="center"/>
          </w:tcPr>
          <w:p w14:paraId="7A3A11F3"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Kryterium wyrażone zero-jedynkowo (tak/nie).</w:t>
            </w:r>
          </w:p>
          <w:p w14:paraId="20CF9383"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Niespełnienie kryterium skutkuje negatywną oceną projektu.</w:t>
            </w:r>
          </w:p>
        </w:tc>
        <w:tc>
          <w:tcPr>
            <w:tcW w:w="1695" w:type="dxa"/>
            <w:tcBorders>
              <w:bottom w:val="nil"/>
            </w:tcBorders>
            <w:vAlign w:val="center"/>
          </w:tcPr>
          <w:p w14:paraId="565AC25C" w14:textId="77777777" w:rsidR="00736ABD" w:rsidRPr="002677FC" w:rsidRDefault="00736ABD" w:rsidP="006C034D">
            <w:pPr>
              <w:spacing w:after="60" w:line="276" w:lineRule="auto"/>
              <w:rPr>
                <w:rFonts w:ascii="Arial" w:eastAsia="Times New Roman" w:hAnsi="Arial" w:cs="Arial"/>
              </w:rPr>
            </w:pPr>
          </w:p>
        </w:tc>
        <w:tc>
          <w:tcPr>
            <w:tcW w:w="964" w:type="dxa"/>
            <w:tcBorders>
              <w:bottom w:val="nil"/>
            </w:tcBorders>
            <w:vAlign w:val="center"/>
          </w:tcPr>
          <w:p w14:paraId="72DF1EFB"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w:t>
            </w:r>
          </w:p>
        </w:tc>
      </w:tr>
      <w:tr w:rsidR="00736ABD" w:rsidRPr="002677FC" w14:paraId="0A34E46A" w14:textId="77777777" w:rsidTr="002868D6">
        <w:tc>
          <w:tcPr>
            <w:tcW w:w="3114" w:type="dxa"/>
            <w:vMerge/>
            <w:vAlign w:val="center"/>
          </w:tcPr>
          <w:p w14:paraId="4BED810A"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717C3A84"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45DDCAA5"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W celu potwierdzenia spełnienia kryterium dopuszczalne jest wezwanie Wnioskodawcy do przedstawienia:</w:t>
            </w:r>
          </w:p>
        </w:tc>
        <w:tc>
          <w:tcPr>
            <w:tcW w:w="1695" w:type="dxa"/>
            <w:tcBorders>
              <w:top w:val="nil"/>
              <w:bottom w:val="nil"/>
            </w:tcBorders>
            <w:vAlign w:val="center"/>
          </w:tcPr>
          <w:p w14:paraId="68B3FCF9"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5BFCBEE9" w14:textId="77777777" w:rsidR="00736ABD" w:rsidRPr="002677FC" w:rsidRDefault="00736ABD" w:rsidP="006C034D">
            <w:pPr>
              <w:spacing w:after="60" w:line="276" w:lineRule="auto"/>
              <w:rPr>
                <w:rFonts w:ascii="Arial" w:eastAsia="Times New Roman" w:hAnsi="Arial" w:cs="Arial"/>
              </w:rPr>
            </w:pPr>
          </w:p>
        </w:tc>
      </w:tr>
      <w:tr w:rsidR="00736ABD" w:rsidRPr="002677FC" w14:paraId="6BFA23AA" w14:textId="77777777" w:rsidTr="002868D6">
        <w:tc>
          <w:tcPr>
            <w:tcW w:w="3114" w:type="dxa"/>
            <w:vMerge/>
            <w:vAlign w:val="center"/>
          </w:tcPr>
          <w:p w14:paraId="2A2B5BF9"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5C743267"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70BE762D" w14:textId="011B1F22"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 </w:t>
            </w:r>
            <w:r w:rsidR="00D5579D" w:rsidRPr="002677FC">
              <w:rPr>
                <w:rFonts w:ascii="Arial" w:hAnsi="Arial" w:cs="Arial"/>
              </w:rPr>
              <w:t xml:space="preserve">wyjaśnień, jak również do </w:t>
            </w:r>
            <w:r w:rsidR="00D5579D" w:rsidRPr="002677FC">
              <w:rPr>
                <w:rFonts w:ascii="Arial" w:hAnsi="Arial" w:cs="Arial"/>
              </w:rPr>
              <w:lastRenderedPageBreak/>
              <w:t>uzupełnienia lub poprawy projektu.</w:t>
            </w:r>
          </w:p>
        </w:tc>
        <w:tc>
          <w:tcPr>
            <w:tcW w:w="1695" w:type="dxa"/>
            <w:tcBorders>
              <w:top w:val="nil"/>
              <w:bottom w:val="nil"/>
            </w:tcBorders>
            <w:vAlign w:val="center"/>
          </w:tcPr>
          <w:p w14:paraId="55C8979B"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Rada LGD</w:t>
            </w:r>
          </w:p>
        </w:tc>
        <w:tc>
          <w:tcPr>
            <w:tcW w:w="964" w:type="dxa"/>
            <w:tcBorders>
              <w:top w:val="nil"/>
              <w:bottom w:val="nil"/>
            </w:tcBorders>
            <w:vAlign w:val="center"/>
          </w:tcPr>
          <w:p w14:paraId="0B6CE782" w14:textId="77777777" w:rsidR="00736ABD" w:rsidRPr="002677FC" w:rsidRDefault="00736ABD" w:rsidP="006C034D">
            <w:pPr>
              <w:spacing w:after="60" w:line="276" w:lineRule="auto"/>
              <w:rPr>
                <w:rFonts w:ascii="Arial" w:eastAsia="Times New Roman" w:hAnsi="Arial" w:cs="Arial"/>
              </w:rPr>
            </w:pPr>
          </w:p>
        </w:tc>
      </w:tr>
      <w:tr w:rsidR="00736ABD" w:rsidRPr="002677FC" w14:paraId="0280BA80" w14:textId="77777777" w:rsidTr="002868D6">
        <w:tc>
          <w:tcPr>
            <w:tcW w:w="3114" w:type="dxa"/>
            <w:vMerge w:val="restart"/>
            <w:vAlign w:val="center"/>
          </w:tcPr>
          <w:p w14:paraId="5F8EC638" w14:textId="37DEC0A3" w:rsidR="00736ABD" w:rsidRPr="002677FC" w:rsidRDefault="00736ABD" w:rsidP="006C034D">
            <w:pPr>
              <w:pStyle w:val="Akapitzlist"/>
              <w:numPr>
                <w:ilvl w:val="0"/>
                <w:numId w:val="24"/>
              </w:numPr>
              <w:spacing w:after="60"/>
              <w:rPr>
                <w:rFonts w:ascii="Arial" w:hAnsi="Arial" w:cs="Arial"/>
                <w:b/>
              </w:rPr>
            </w:pPr>
            <w:r w:rsidRPr="002677FC">
              <w:rPr>
                <w:rFonts w:ascii="Arial" w:hAnsi="Arial" w:cs="Arial"/>
                <w:b/>
              </w:rPr>
              <w:t>Zgodność projektu z Kartą Praw Podstawowych Unii Europejskiej</w:t>
            </w:r>
          </w:p>
          <w:p w14:paraId="035734CE" w14:textId="77777777" w:rsidR="00736ABD" w:rsidRPr="002677FC" w:rsidRDefault="00736ABD" w:rsidP="006C034D">
            <w:pPr>
              <w:spacing w:after="60" w:line="276" w:lineRule="auto"/>
              <w:rPr>
                <w:rFonts w:ascii="Arial" w:eastAsia="Times New Roman" w:hAnsi="Arial" w:cs="Arial"/>
                <w:b/>
              </w:rPr>
            </w:pPr>
          </w:p>
        </w:tc>
        <w:tc>
          <w:tcPr>
            <w:tcW w:w="6095" w:type="dxa"/>
            <w:vMerge w:val="restart"/>
            <w:vAlign w:val="center"/>
          </w:tcPr>
          <w:p w14:paraId="439169E0" w14:textId="65D6C913" w:rsidR="00E36803" w:rsidRPr="002677FC" w:rsidRDefault="00E36803" w:rsidP="006C034D">
            <w:pPr>
              <w:spacing w:before="60" w:after="60" w:line="276" w:lineRule="auto"/>
              <w:rPr>
                <w:rFonts w:ascii="Arial" w:eastAsia="Times New Roman" w:hAnsi="Arial" w:cs="Arial"/>
              </w:rPr>
            </w:pPr>
            <w:r w:rsidRPr="002677FC">
              <w:rPr>
                <w:rFonts w:ascii="Arial" w:eastAsia="Times New Roman" w:hAnsi="Arial" w:cs="Arial"/>
              </w:rPr>
              <w:lastRenderedPageBreak/>
              <w:t xml:space="preserve">Ocenie w ramach kryterium podlega zgodność projektu z Kartą Praw Podstawowych Unii Europejskiej z dnia </w:t>
            </w:r>
            <w:r w:rsidR="00B0534E">
              <w:rPr>
                <w:rFonts w:ascii="Arial" w:eastAsia="Times New Roman" w:hAnsi="Arial" w:cs="Arial"/>
              </w:rPr>
              <w:t xml:space="preserve">7 czerwca 2016 r. </w:t>
            </w:r>
            <w:r w:rsidRPr="002677FC">
              <w:rPr>
                <w:rFonts w:ascii="Arial" w:eastAsia="Times New Roman" w:hAnsi="Arial" w:cs="Arial"/>
              </w:rPr>
              <w:t xml:space="preserve"> w zakresie odnoszącym się do sposobu realizacji i zakresu projektu.</w:t>
            </w:r>
          </w:p>
          <w:p w14:paraId="3C978234" w14:textId="547D131C" w:rsidR="00E36803" w:rsidRPr="002677FC" w:rsidRDefault="00E36803" w:rsidP="006C034D">
            <w:pPr>
              <w:spacing w:before="60" w:after="60" w:line="276" w:lineRule="auto"/>
              <w:rPr>
                <w:rFonts w:ascii="Arial" w:eastAsia="Times New Roman" w:hAnsi="Arial" w:cs="Arial"/>
              </w:rPr>
            </w:pPr>
            <w:r w:rsidRPr="002677FC">
              <w:rPr>
                <w:rFonts w:ascii="Arial" w:eastAsia="Times New Roman" w:hAnsi="Arial" w:cs="Arial"/>
              </w:rPr>
              <w:lastRenderedPageBreak/>
              <w:t>Zgodność projektu z Kartą Praw Podstawowych Unii Europejskiej, na etapie oceny wniosku należy rozumieć jako wykazanie zgodności pomiędzy projektem, a wymogami ww. dokumentu adekwatnymi wobec sposobu realizacji i zakresu projektu.</w:t>
            </w:r>
          </w:p>
          <w:p w14:paraId="1B6AD7D7" w14:textId="77777777" w:rsidR="00736ABD" w:rsidRPr="002677FC" w:rsidRDefault="00E36803" w:rsidP="006C034D">
            <w:pPr>
              <w:spacing w:after="60" w:line="276" w:lineRule="auto"/>
              <w:rPr>
                <w:rFonts w:ascii="Arial" w:eastAsia="Times New Roman" w:hAnsi="Arial" w:cs="Arial"/>
              </w:rPr>
            </w:pPr>
            <w:r w:rsidRPr="002677FC">
              <w:rPr>
                <w:rFonts w:ascii="Arial" w:eastAsia="Times New Roman" w:hAnsi="Arial" w:cs="Arial"/>
              </w:rPr>
              <w:t>Stwierdzenie braku zgodności projektu z adekwatnymi postanowieniami Karty Praw Podstawowych Unii Europejskiej skutkuje niespełnieniem kryterium.</w:t>
            </w:r>
          </w:p>
        </w:tc>
        <w:tc>
          <w:tcPr>
            <w:tcW w:w="2274" w:type="dxa"/>
            <w:gridSpan w:val="2"/>
            <w:tcBorders>
              <w:bottom w:val="nil"/>
            </w:tcBorders>
            <w:vAlign w:val="center"/>
          </w:tcPr>
          <w:p w14:paraId="6CE70980"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Kryterium wyrażone zero-jedynkowo (tak/nie).</w:t>
            </w:r>
          </w:p>
          <w:p w14:paraId="76646EC1"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 xml:space="preserve">Niespełnienie kryterium skutkuje </w:t>
            </w:r>
            <w:r w:rsidRPr="002677FC">
              <w:rPr>
                <w:rFonts w:ascii="Arial" w:eastAsia="Times New Roman" w:hAnsi="Arial" w:cs="Arial"/>
              </w:rPr>
              <w:lastRenderedPageBreak/>
              <w:t>negatywną oceną projektu.</w:t>
            </w:r>
          </w:p>
        </w:tc>
        <w:tc>
          <w:tcPr>
            <w:tcW w:w="1695" w:type="dxa"/>
            <w:tcBorders>
              <w:bottom w:val="nil"/>
            </w:tcBorders>
            <w:vAlign w:val="center"/>
          </w:tcPr>
          <w:p w14:paraId="05F9DAAD" w14:textId="77777777" w:rsidR="00736ABD" w:rsidRPr="002677FC" w:rsidRDefault="00736ABD" w:rsidP="006C034D">
            <w:pPr>
              <w:spacing w:after="60" w:line="276" w:lineRule="auto"/>
              <w:rPr>
                <w:rFonts w:ascii="Arial" w:eastAsia="Times New Roman" w:hAnsi="Arial" w:cs="Arial"/>
              </w:rPr>
            </w:pPr>
          </w:p>
        </w:tc>
        <w:tc>
          <w:tcPr>
            <w:tcW w:w="964" w:type="dxa"/>
            <w:tcBorders>
              <w:bottom w:val="nil"/>
            </w:tcBorders>
            <w:vAlign w:val="center"/>
          </w:tcPr>
          <w:p w14:paraId="5D46DC5D"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w:t>
            </w:r>
          </w:p>
        </w:tc>
      </w:tr>
      <w:tr w:rsidR="00736ABD" w:rsidRPr="002677FC" w14:paraId="0EE29D09" w14:textId="77777777" w:rsidTr="002868D6">
        <w:tc>
          <w:tcPr>
            <w:tcW w:w="3114" w:type="dxa"/>
            <w:vMerge/>
            <w:vAlign w:val="center"/>
          </w:tcPr>
          <w:p w14:paraId="1F7F6465"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753B2A64"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79D63BE8"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W celu potwierdzenia spełnienia kryterium dopuszczalne jest wezwanie Wnioskodawcy do przedstawienia:</w:t>
            </w:r>
          </w:p>
        </w:tc>
        <w:tc>
          <w:tcPr>
            <w:tcW w:w="1695" w:type="dxa"/>
            <w:tcBorders>
              <w:top w:val="nil"/>
              <w:bottom w:val="nil"/>
            </w:tcBorders>
            <w:vAlign w:val="center"/>
          </w:tcPr>
          <w:p w14:paraId="2AC51D9B"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670D938E" w14:textId="77777777" w:rsidR="00736ABD" w:rsidRPr="002677FC" w:rsidRDefault="00736ABD" w:rsidP="006C034D">
            <w:pPr>
              <w:spacing w:after="60" w:line="276" w:lineRule="auto"/>
              <w:rPr>
                <w:rFonts w:ascii="Arial" w:eastAsia="Times New Roman" w:hAnsi="Arial" w:cs="Arial"/>
              </w:rPr>
            </w:pPr>
          </w:p>
        </w:tc>
      </w:tr>
      <w:tr w:rsidR="00736ABD" w:rsidRPr="002677FC" w14:paraId="22B6555E" w14:textId="77777777" w:rsidTr="002868D6">
        <w:tc>
          <w:tcPr>
            <w:tcW w:w="3114" w:type="dxa"/>
            <w:vMerge/>
            <w:vAlign w:val="center"/>
          </w:tcPr>
          <w:p w14:paraId="26AF0BB5"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2460E364"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3400357E" w14:textId="37644E4B"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 </w:t>
            </w:r>
            <w:r w:rsidR="00D5579D" w:rsidRPr="002677FC">
              <w:rPr>
                <w:rFonts w:ascii="Arial" w:hAnsi="Arial" w:cs="Arial"/>
              </w:rPr>
              <w:t>wyjaśnień, jak również do uzupełnienia lub poprawy projektu.</w:t>
            </w:r>
          </w:p>
        </w:tc>
        <w:tc>
          <w:tcPr>
            <w:tcW w:w="1695" w:type="dxa"/>
            <w:tcBorders>
              <w:top w:val="nil"/>
              <w:bottom w:val="nil"/>
            </w:tcBorders>
            <w:vAlign w:val="center"/>
          </w:tcPr>
          <w:p w14:paraId="0710E52A"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Rada LGD</w:t>
            </w:r>
          </w:p>
        </w:tc>
        <w:tc>
          <w:tcPr>
            <w:tcW w:w="964" w:type="dxa"/>
            <w:tcBorders>
              <w:top w:val="nil"/>
              <w:bottom w:val="nil"/>
            </w:tcBorders>
            <w:vAlign w:val="center"/>
          </w:tcPr>
          <w:p w14:paraId="2E342D30" w14:textId="77777777" w:rsidR="00736ABD" w:rsidRPr="002677FC" w:rsidRDefault="00736ABD" w:rsidP="006C034D">
            <w:pPr>
              <w:spacing w:after="60" w:line="276" w:lineRule="auto"/>
              <w:rPr>
                <w:rFonts w:ascii="Arial" w:eastAsia="Times New Roman" w:hAnsi="Arial" w:cs="Arial"/>
              </w:rPr>
            </w:pPr>
          </w:p>
        </w:tc>
      </w:tr>
      <w:tr w:rsidR="00736ABD" w:rsidRPr="002677FC" w14:paraId="4C9EC83D" w14:textId="77777777" w:rsidTr="002868D6">
        <w:tc>
          <w:tcPr>
            <w:tcW w:w="3114" w:type="dxa"/>
            <w:vMerge w:val="restart"/>
            <w:vAlign w:val="center"/>
          </w:tcPr>
          <w:p w14:paraId="2528E489" w14:textId="59978A48" w:rsidR="00736ABD" w:rsidRPr="002677FC" w:rsidRDefault="00736ABD" w:rsidP="006C034D">
            <w:pPr>
              <w:pStyle w:val="Akapitzlist"/>
              <w:numPr>
                <w:ilvl w:val="0"/>
                <w:numId w:val="24"/>
              </w:numPr>
              <w:spacing w:after="60"/>
              <w:rPr>
                <w:rFonts w:ascii="Arial" w:hAnsi="Arial" w:cs="Arial"/>
                <w:b/>
              </w:rPr>
            </w:pPr>
            <w:r w:rsidRPr="002677FC">
              <w:rPr>
                <w:rFonts w:ascii="Arial" w:hAnsi="Arial" w:cs="Arial"/>
                <w:b/>
              </w:rPr>
              <w:t>Zgodność projektu z Konwencją o Prawach Osób Niepełnosprawnych</w:t>
            </w:r>
          </w:p>
          <w:p w14:paraId="2CD41B4F" w14:textId="77777777" w:rsidR="00736ABD" w:rsidRPr="002677FC" w:rsidRDefault="00736ABD" w:rsidP="006C034D">
            <w:pPr>
              <w:spacing w:after="60" w:line="276" w:lineRule="auto"/>
              <w:rPr>
                <w:rFonts w:ascii="Arial" w:eastAsia="Times New Roman" w:hAnsi="Arial" w:cs="Arial"/>
                <w:b/>
              </w:rPr>
            </w:pPr>
          </w:p>
        </w:tc>
        <w:tc>
          <w:tcPr>
            <w:tcW w:w="6095" w:type="dxa"/>
            <w:vMerge w:val="restart"/>
            <w:vAlign w:val="center"/>
          </w:tcPr>
          <w:p w14:paraId="602880BC" w14:textId="407016FF" w:rsidR="00E36803" w:rsidRPr="002677FC" w:rsidRDefault="00E36803" w:rsidP="006C034D">
            <w:pPr>
              <w:spacing w:before="60" w:after="60" w:line="276" w:lineRule="auto"/>
              <w:rPr>
                <w:rFonts w:ascii="Arial" w:eastAsia="Times New Roman" w:hAnsi="Arial" w:cs="Arial"/>
              </w:rPr>
            </w:pPr>
            <w:r w:rsidRPr="002677FC">
              <w:rPr>
                <w:rFonts w:ascii="Arial" w:eastAsia="Times New Roman" w:hAnsi="Arial" w:cs="Arial"/>
              </w:rPr>
              <w:t>Ocenie w ramach kryterium podlega zgodność projektu z Konwencją o Prawach Osób Niepełnosprawnych, sporządzoną w Nowym Jorku dnia 13 grudnia 2006 r. w zakresie odnoszącym się do sposobu realizacji i zakresu projektu.</w:t>
            </w:r>
          </w:p>
          <w:p w14:paraId="0CDFA0BD" w14:textId="5D52ED8B" w:rsidR="00E36803" w:rsidRPr="002677FC" w:rsidRDefault="00E36803" w:rsidP="006C034D">
            <w:pPr>
              <w:spacing w:before="60" w:after="60" w:line="276" w:lineRule="auto"/>
              <w:rPr>
                <w:rFonts w:ascii="Arial" w:eastAsia="Times New Roman" w:hAnsi="Arial" w:cs="Arial"/>
              </w:rPr>
            </w:pPr>
            <w:r w:rsidRPr="002677FC">
              <w:rPr>
                <w:rFonts w:ascii="Arial" w:eastAsia="Times New Roman" w:hAnsi="Arial" w:cs="Arial"/>
              </w:rPr>
              <w:t>Zgodność projektu z Konwencją o Prawach Osób Niepełnosprawnych, na etapie oceny wniosku należy rozumieć jako wykazanie zgodności pomiędzy projektem, a wymogami ww. dokumentu adekwatnymi wobec sposobu realizacji i zakresu projektu.</w:t>
            </w:r>
          </w:p>
          <w:p w14:paraId="7A263079" w14:textId="77777777" w:rsidR="00736ABD" w:rsidRPr="002677FC" w:rsidRDefault="00E36803" w:rsidP="006C034D">
            <w:pPr>
              <w:spacing w:after="60" w:line="276" w:lineRule="auto"/>
              <w:rPr>
                <w:rFonts w:ascii="Arial" w:eastAsia="Times New Roman" w:hAnsi="Arial" w:cs="Arial"/>
              </w:rPr>
            </w:pPr>
            <w:r w:rsidRPr="002677FC">
              <w:rPr>
                <w:rFonts w:ascii="Arial" w:eastAsia="Times New Roman" w:hAnsi="Arial" w:cs="Arial"/>
              </w:rPr>
              <w:t>Stwierdzenie braku zgodności projektu z adekwatnymi postanowieniami Konwencji o Prawach Osób Niepełnosprawnych skutkuje niespełnieniem kryterium.</w:t>
            </w:r>
          </w:p>
        </w:tc>
        <w:tc>
          <w:tcPr>
            <w:tcW w:w="2274" w:type="dxa"/>
            <w:gridSpan w:val="2"/>
            <w:tcBorders>
              <w:bottom w:val="nil"/>
            </w:tcBorders>
            <w:vAlign w:val="center"/>
          </w:tcPr>
          <w:p w14:paraId="261E8C8B"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Kryterium wyrażone zero-jedynkowo (tak/nie).</w:t>
            </w:r>
          </w:p>
          <w:p w14:paraId="7D026A43"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Niespełnienie kryterium skutkuje negatywną oceną projektu.</w:t>
            </w:r>
          </w:p>
        </w:tc>
        <w:tc>
          <w:tcPr>
            <w:tcW w:w="1695" w:type="dxa"/>
            <w:tcBorders>
              <w:bottom w:val="nil"/>
            </w:tcBorders>
            <w:vAlign w:val="center"/>
          </w:tcPr>
          <w:p w14:paraId="60B38E44" w14:textId="77777777" w:rsidR="00736ABD" w:rsidRPr="002677FC" w:rsidRDefault="00736ABD" w:rsidP="006C034D">
            <w:pPr>
              <w:spacing w:after="60" w:line="276" w:lineRule="auto"/>
              <w:rPr>
                <w:rFonts w:ascii="Arial" w:eastAsia="Times New Roman" w:hAnsi="Arial" w:cs="Arial"/>
              </w:rPr>
            </w:pPr>
          </w:p>
        </w:tc>
        <w:tc>
          <w:tcPr>
            <w:tcW w:w="964" w:type="dxa"/>
            <w:tcBorders>
              <w:bottom w:val="nil"/>
            </w:tcBorders>
            <w:vAlign w:val="center"/>
          </w:tcPr>
          <w:p w14:paraId="63659F57" w14:textId="462436F8" w:rsidR="00736ABD" w:rsidRPr="002677FC" w:rsidRDefault="00736ABD" w:rsidP="006C034D">
            <w:pPr>
              <w:spacing w:after="60" w:line="276" w:lineRule="auto"/>
              <w:rPr>
                <w:rFonts w:ascii="Arial" w:eastAsia="Times New Roman" w:hAnsi="Arial" w:cs="Arial"/>
              </w:rPr>
            </w:pPr>
          </w:p>
        </w:tc>
      </w:tr>
      <w:tr w:rsidR="00736ABD" w:rsidRPr="002677FC" w14:paraId="73C76B78" w14:textId="77777777" w:rsidTr="002868D6">
        <w:tc>
          <w:tcPr>
            <w:tcW w:w="3114" w:type="dxa"/>
            <w:vMerge/>
            <w:vAlign w:val="center"/>
          </w:tcPr>
          <w:p w14:paraId="02749AC4"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4E61F312"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1EB6D747"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W celu potwierdzenia spełnienia kryterium dopuszczalne jest wezwanie Wnioskodawcy do przedstawienia:</w:t>
            </w:r>
          </w:p>
        </w:tc>
        <w:tc>
          <w:tcPr>
            <w:tcW w:w="1695" w:type="dxa"/>
            <w:tcBorders>
              <w:top w:val="nil"/>
              <w:bottom w:val="nil"/>
            </w:tcBorders>
            <w:vAlign w:val="center"/>
          </w:tcPr>
          <w:p w14:paraId="676D9230"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718E1BA5" w14:textId="77777777" w:rsidR="00736ABD" w:rsidRPr="002677FC" w:rsidRDefault="00736ABD" w:rsidP="006C034D">
            <w:pPr>
              <w:spacing w:after="60" w:line="276" w:lineRule="auto"/>
              <w:rPr>
                <w:rFonts w:ascii="Arial" w:eastAsia="Times New Roman" w:hAnsi="Arial" w:cs="Arial"/>
              </w:rPr>
            </w:pPr>
          </w:p>
        </w:tc>
      </w:tr>
      <w:tr w:rsidR="00736ABD" w:rsidRPr="002677FC" w14:paraId="40E459F8" w14:textId="77777777" w:rsidTr="002868D6">
        <w:tc>
          <w:tcPr>
            <w:tcW w:w="3114" w:type="dxa"/>
            <w:vMerge/>
            <w:vAlign w:val="center"/>
          </w:tcPr>
          <w:p w14:paraId="4472D567"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04719F2C"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15F40ACB" w14:textId="60C26477"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 </w:t>
            </w:r>
            <w:r w:rsidR="00D5579D" w:rsidRPr="002677FC">
              <w:rPr>
                <w:rFonts w:ascii="Arial" w:hAnsi="Arial" w:cs="Arial"/>
              </w:rPr>
              <w:t>wyjaśnień, jak również do uzupełnienia lub poprawy projektu.</w:t>
            </w:r>
          </w:p>
        </w:tc>
        <w:tc>
          <w:tcPr>
            <w:tcW w:w="1695" w:type="dxa"/>
            <w:tcBorders>
              <w:top w:val="nil"/>
              <w:bottom w:val="nil"/>
            </w:tcBorders>
            <w:vAlign w:val="center"/>
          </w:tcPr>
          <w:p w14:paraId="4E4EBCE0"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Rada LGD</w:t>
            </w:r>
          </w:p>
        </w:tc>
        <w:tc>
          <w:tcPr>
            <w:tcW w:w="964" w:type="dxa"/>
            <w:tcBorders>
              <w:top w:val="nil"/>
              <w:bottom w:val="nil"/>
            </w:tcBorders>
            <w:vAlign w:val="center"/>
          </w:tcPr>
          <w:p w14:paraId="3DB0C0E1" w14:textId="77777777" w:rsidR="00736ABD" w:rsidRPr="002677FC" w:rsidRDefault="00736ABD" w:rsidP="006C034D">
            <w:pPr>
              <w:spacing w:after="60" w:line="276" w:lineRule="auto"/>
              <w:rPr>
                <w:rFonts w:ascii="Arial" w:eastAsia="Times New Roman" w:hAnsi="Arial" w:cs="Arial"/>
              </w:rPr>
            </w:pPr>
          </w:p>
        </w:tc>
      </w:tr>
      <w:tr w:rsidR="00736ABD" w:rsidRPr="002677FC" w14:paraId="134BC237" w14:textId="77777777" w:rsidTr="002868D6">
        <w:tc>
          <w:tcPr>
            <w:tcW w:w="3114" w:type="dxa"/>
            <w:vMerge w:val="restart"/>
            <w:vAlign w:val="center"/>
          </w:tcPr>
          <w:p w14:paraId="76B331EE" w14:textId="516FC397" w:rsidR="00736ABD" w:rsidRPr="002677FC" w:rsidRDefault="00736ABD" w:rsidP="006C034D">
            <w:pPr>
              <w:pStyle w:val="Akapitzlist"/>
              <w:numPr>
                <w:ilvl w:val="0"/>
                <w:numId w:val="24"/>
              </w:numPr>
              <w:spacing w:after="60"/>
              <w:rPr>
                <w:rFonts w:ascii="Arial" w:hAnsi="Arial" w:cs="Arial"/>
                <w:b/>
              </w:rPr>
            </w:pPr>
            <w:r w:rsidRPr="002677FC">
              <w:rPr>
                <w:rFonts w:ascii="Arial" w:hAnsi="Arial" w:cs="Arial"/>
                <w:b/>
              </w:rPr>
              <w:t>Zgodność projektu ze standardem minimum realizacji zasady równości kobiet i mężczyzn</w:t>
            </w:r>
          </w:p>
          <w:p w14:paraId="538F7BDC" w14:textId="77777777" w:rsidR="00736ABD" w:rsidRPr="002677FC" w:rsidRDefault="00736ABD" w:rsidP="006C034D">
            <w:pPr>
              <w:spacing w:after="60" w:line="276" w:lineRule="auto"/>
              <w:rPr>
                <w:rFonts w:ascii="Arial" w:eastAsia="Times New Roman" w:hAnsi="Arial" w:cs="Arial"/>
                <w:b/>
              </w:rPr>
            </w:pPr>
          </w:p>
        </w:tc>
        <w:tc>
          <w:tcPr>
            <w:tcW w:w="6095" w:type="dxa"/>
            <w:vMerge w:val="restart"/>
            <w:vAlign w:val="center"/>
          </w:tcPr>
          <w:p w14:paraId="428F7F43" w14:textId="47AF4661" w:rsidR="00736ABD" w:rsidRPr="002677FC" w:rsidRDefault="00736ABD" w:rsidP="006C034D">
            <w:pPr>
              <w:suppressAutoHyphens/>
              <w:spacing w:after="60" w:line="276" w:lineRule="auto"/>
              <w:rPr>
                <w:rFonts w:ascii="Arial" w:hAnsi="Arial" w:cs="Arial"/>
                <w:lang w:eastAsia="ar-SA"/>
              </w:rPr>
            </w:pPr>
            <w:r w:rsidRPr="002677FC">
              <w:rPr>
                <w:rFonts w:ascii="Arial" w:hAnsi="Arial" w:cs="Arial"/>
                <w:lang w:eastAsia="ar-SA"/>
              </w:rPr>
              <w:t>Ocenie w ramach kryterium podlega, czy projekt ma pozytywny wpływ na zasadę równości kobiet i mężczyzn.</w:t>
            </w:r>
          </w:p>
          <w:p w14:paraId="16120D1A" w14:textId="77777777" w:rsidR="00736ABD" w:rsidRPr="002677FC" w:rsidRDefault="00736ABD" w:rsidP="006C034D">
            <w:pPr>
              <w:suppressAutoHyphens/>
              <w:spacing w:after="60" w:line="276" w:lineRule="auto"/>
              <w:rPr>
                <w:rFonts w:ascii="Arial" w:hAnsi="Arial" w:cs="Arial"/>
                <w:lang w:eastAsia="ar-SA"/>
              </w:rPr>
            </w:pPr>
            <w:r w:rsidRPr="002677FC">
              <w:rPr>
                <w:rFonts w:ascii="Arial" w:hAnsi="Arial" w:cs="Arial"/>
                <w:lang w:eastAsia="ar-SA"/>
              </w:rPr>
              <w:t>Ocenie w ramach kryterium podlega:</w:t>
            </w:r>
          </w:p>
          <w:p w14:paraId="4D8D572A" w14:textId="77777777" w:rsidR="00736ABD" w:rsidRPr="002677FC" w:rsidRDefault="00736ABD" w:rsidP="006C034D">
            <w:pPr>
              <w:pStyle w:val="Akapitzlist"/>
              <w:numPr>
                <w:ilvl w:val="0"/>
                <w:numId w:val="16"/>
              </w:numPr>
              <w:suppressAutoHyphens/>
              <w:spacing w:after="60"/>
              <w:ind w:left="460" w:hanging="425"/>
              <w:contextualSpacing w:val="0"/>
              <w:rPr>
                <w:rFonts w:ascii="Arial" w:hAnsi="Arial" w:cs="Arial"/>
                <w:lang w:eastAsia="ar-SA"/>
              </w:rPr>
            </w:pPr>
            <w:r w:rsidRPr="002677FC">
              <w:rPr>
                <w:rFonts w:ascii="Arial" w:hAnsi="Arial" w:cs="Arial"/>
                <w:lang w:eastAsia="ar-SA"/>
              </w:rPr>
              <w:t xml:space="preserve">zgodność projektu ze standardem minimum realizacji zasady równości kobiet i mężczyzn określonym w załączniku do </w:t>
            </w:r>
            <w:r w:rsidRPr="002677FC">
              <w:rPr>
                <w:rFonts w:ascii="Arial" w:hAnsi="Arial" w:cs="Arial"/>
                <w:i/>
                <w:lang w:eastAsia="ar-SA"/>
              </w:rPr>
              <w:t>Wytycznych dotyczących realizacji zasad równościowych w ramach funduszy unijnych na lata 2021-2027</w:t>
            </w:r>
            <w:r w:rsidRPr="002677FC">
              <w:rPr>
                <w:rFonts w:ascii="Arial" w:hAnsi="Arial" w:cs="Arial"/>
                <w:lang w:eastAsia="ar-SA"/>
              </w:rPr>
              <w:t xml:space="preserve"> w wersji aktualnej na dzień ogłoszenia naboru oraz Regulaminem naboru wniosków.</w:t>
            </w:r>
          </w:p>
          <w:p w14:paraId="4255D35B" w14:textId="77777777" w:rsidR="00736ABD" w:rsidRPr="002677FC" w:rsidRDefault="00736ABD" w:rsidP="006C034D">
            <w:pPr>
              <w:suppressAutoHyphens/>
              <w:spacing w:after="60" w:line="276" w:lineRule="auto"/>
              <w:rPr>
                <w:rFonts w:ascii="Arial" w:hAnsi="Arial" w:cs="Arial"/>
                <w:lang w:eastAsia="ar-SA"/>
              </w:rPr>
            </w:pPr>
            <w:r w:rsidRPr="002677FC">
              <w:rPr>
                <w:rFonts w:ascii="Arial" w:hAnsi="Arial" w:cs="Arial"/>
              </w:rPr>
              <w:t>W przypadku zmiany ww. Wytycznych na etapie realizacji projektu, warunki o których mowa powyżej będą także spełnione, jeżeli beneficjent stosować będzie do projektu w całości zmienione Wytyczne.</w:t>
            </w:r>
          </w:p>
          <w:p w14:paraId="719A0F84" w14:textId="77777777" w:rsidR="00736ABD" w:rsidRPr="002677FC" w:rsidRDefault="00736ABD" w:rsidP="006C034D">
            <w:pPr>
              <w:pStyle w:val="Akapitzlist"/>
              <w:numPr>
                <w:ilvl w:val="0"/>
                <w:numId w:val="16"/>
              </w:numPr>
              <w:suppressAutoHyphens/>
              <w:spacing w:after="60"/>
              <w:ind w:left="460" w:hanging="425"/>
              <w:contextualSpacing w:val="0"/>
              <w:rPr>
                <w:rFonts w:ascii="Arial" w:hAnsi="Arial" w:cs="Arial"/>
                <w:lang w:eastAsia="ar-SA"/>
              </w:rPr>
            </w:pPr>
            <w:r w:rsidRPr="002677FC">
              <w:rPr>
                <w:rFonts w:ascii="Arial" w:hAnsi="Arial" w:cs="Arial"/>
                <w:lang w:eastAsia="ar-SA"/>
              </w:rPr>
              <w:t>brak stwierdzenia w projekcie działań/informacji, które dyskryminują którąś z płci.</w:t>
            </w:r>
          </w:p>
          <w:p w14:paraId="3E522367" w14:textId="77777777" w:rsidR="00736ABD" w:rsidRPr="002677FC" w:rsidRDefault="00736ABD" w:rsidP="006C034D">
            <w:pPr>
              <w:suppressAutoHyphens/>
              <w:spacing w:after="60" w:line="276" w:lineRule="auto"/>
              <w:rPr>
                <w:rFonts w:ascii="Arial" w:hAnsi="Arial" w:cs="Arial"/>
                <w:lang w:eastAsia="ar-SA"/>
              </w:rPr>
            </w:pPr>
            <w:r w:rsidRPr="002677FC">
              <w:rPr>
                <w:rFonts w:ascii="Arial" w:hAnsi="Arial" w:cs="Arial"/>
                <w:lang w:eastAsia="ar-SA"/>
              </w:rPr>
              <w:t>Stwierdzenie braku zgodności projektu ze standardem minimum realizacji zasady równości kobiet i mężczyzn lub stwierdzenie działań/informacji, które dyskryminują którąś z płci skutkuje niespełnieniem kryterium.</w:t>
            </w:r>
          </w:p>
        </w:tc>
        <w:tc>
          <w:tcPr>
            <w:tcW w:w="2274" w:type="dxa"/>
            <w:gridSpan w:val="2"/>
            <w:tcBorders>
              <w:bottom w:val="nil"/>
            </w:tcBorders>
            <w:vAlign w:val="center"/>
          </w:tcPr>
          <w:p w14:paraId="70250859"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Kryterium wyrażone zero-jedynkowo (tak/nie).</w:t>
            </w:r>
          </w:p>
          <w:p w14:paraId="57BE27AE"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Niespełnienie kryterium skutkuje negatywną oceną projektu.</w:t>
            </w:r>
          </w:p>
        </w:tc>
        <w:tc>
          <w:tcPr>
            <w:tcW w:w="1695" w:type="dxa"/>
            <w:tcBorders>
              <w:bottom w:val="nil"/>
            </w:tcBorders>
            <w:vAlign w:val="center"/>
          </w:tcPr>
          <w:p w14:paraId="35052709" w14:textId="77777777" w:rsidR="00736ABD" w:rsidRPr="002677FC" w:rsidRDefault="00736ABD" w:rsidP="006C034D">
            <w:pPr>
              <w:spacing w:after="60" w:line="276" w:lineRule="auto"/>
              <w:rPr>
                <w:rFonts w:ascii="Arial" w:eastAsia="Times New Roman" w:hAnsi="Arial" w:cs="Arial"/>
              </w:rPr>
            </w:pPr>
          </w:p>
        </w:tc>
        <w:tc>
          <w:tcPr>
            <w:tcW w:w="964" w:type="dxa"/>
            <w:tcBorders>
              <w:bottom w:val="nil"/>
            </w:tcBorders>
            <w:vAlign w:val="center"/>
          </w:tcPr>
          <w:p w14:paraId="21B76288" w14:textId="02958E6E" w:rsidR="00736ABD" w:rsidRPr="002677FC" w:rsidRDefault="00736ABD" w:rsidP="006C034D">
            <w:pPr>
              <w:spacing w:after="60" w:line="276" w:lineRule="auto"/>
              <w:rPr>
                <w:rFonts w:ascii="Arial" w:eastAsia="Times New Roman" w:hAnsi="Arial" w:cs="Arial"/>
              </w:rPr>
            </w:pPr>
          </w:p>
        </w:tc>
      </w:tr>
      <w:tr w:rsidR="00736ABD" w:rsidRPr="002677FC" w14:paraId="0AA2642B" w14:textId="77777777" w:rsidTr="002868D6">
        <w:tc>
          <w:tcPr>
            <w:tcW w:w="3114" w:type="dxa"/>
            <w:vMerge/>
            <w:vAlign w:val="center"/>
          </w:tcPr>
          <w:p w14:paraId="5C668468"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63F26E1C" w14:textId="77777777" w:rsidR="00736ABD" w:rsidRPr="002677FC" w:rsidRDefault="00736ABD" w:rsidP="006C034D">
            <w:pPr>
              <w:suppressAutoHyphens/>
              <w:spacing w:after="60" w:line="276" w:lineRule="auto"/>
              <w:rPr>
                <w:rFonts w:ascii="Arial" w:hAnsi="Arial" w:cs="Arial"/>
                <w:lang w:eastAsia="ar-SA"/>
              </w:rPr>
            </w:pPr>
          </w:p>
        </w:tc>
        <w:tc>
          <w:tcPr>
            <w:tcW w:w="2274" w:type="dxa"/>
            <w:gridSpan w:val="2"/>
            <w:tcBorders>
              <w:top w:val="nil"/>
              <w:bottom w:val="nil"/>
            </w:tcBorders>
            <w:vAlign w:val="center"/>
          </w:tcPr>
          <w:p w14:paraId="66770A53"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W celu potwierdzenia spełnienia kryterium dopuszczalne jest wezwanie Wnioskodawcy do przedstawienia:</w:t>
            </w:r>
          </w:p>
        </w:tc>
        <w:tc>
          <w:tcPr>
            <w:tcW w:w="1695" w:type="dxa"/>
            <w:tcBorders>
              <w:top w:val="nil"/>
              <w:bottom w:val="nil"/>
            </w:tcBorders>
            <w:vAlign w:val="center"/>
          </w:tcPr>
          <w:p w14:paraId="7FD41067"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05864219" w14:textId="77777777" w:rsidR="00736ABD" w:rsidRPr="002677FC" w:rsidRDefault="00736ABD" w:rsidP="006C034D">
            <w:pPr>
              <w:spacing w:after="60" w:line="276" w:lineRule="auto"/>
              <w:rPr>
                <w:rFonts w:ascii="Arial" w:eastAsia="Times New Roman" w:hAnsi="Arial" w:cs="Arial"/>
              </w:rPr>
            </w:pPr>
          </w:p>
        </w:tc>
      </w:tr>
      <w:tr w:rsidR="00736ABD" w:rsidRPr="002677FC" w14:paraId="2F1AC0EA" w14:textId="77777777" w:rsidTr="002868D6">
        <w:tc>
          <w:tcPr>
            <w:tcW w:w="3114" w:type="dxa"/>
            <w:vMerge/>
            <w:vAlign w:val="center"/>
          </w:tcPr>
          <w:p w14:paraId="12E98A1C"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24640866" w14:textId="77777777" w:rsidR="00736ABD" w:rsidRPr="002677FC" w:rsidRDefault="00736ABD" w:rsidP="006C034D">
            <w:pPr>
              <w:suppressAutoHyphens/>
              <w:spacing w:after="60" w:line="276" w:lineRule="auto"/>
              <w:rPr>
                <w:rFonts w:ascii="Arial" w:hAnsi="Arial" w:cs="Arial"/>
                <w:lang w:eastAsia="ar-SA"/>
              </w:rPr>
            </w:pPr>
          </w:p>
        </w:tc>
        <w:tc>
          <w:tcPr>
            <w:tcW w:w="2274" w:type="dxa"/>
            <w:gridSpan w:val="2"/>
            <w:tcBorders>
              <w:top w:val="nil"/>
              <w:bottom w:val="nil"/>
            </w:tcBorders>
            <w:vAlign w:val="center"/>
          </w:tcPr>
          <w:p w14:paraId="2CA2FBAF" w14:textId="74126575"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 </w:t>
            </w:r>
            <w:r w:rsidR="00D5579D" w:rsidRPr="002677FC">
              <w:rPr>
                <w:rFonts w:ascii="Arial" w:hAnsi="Arial" w:cs="Arial"/>
              </w:rPr>
              <w:t>wyjaśnień, jak również do uzupełnienia lub poprawy projektu.</w:t>
            </w:r>
          </w:p>
        </w:tc>
        <w:tc>
          <w:tcPr>
            <w:tcW w:w="1695" w:type="dxa"/>
            <w:tcBorders>
              <w:top w:val="nil"/>
              <w:bottom w:val="nil"/>
            </w:tcBorders>
            <w:vAlign w:val="center"/>
          </w:tcPr>
          <w:p w14:paraId="039E3F1F"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Rada LGD</w:t>
            </w:r>
          </w:p>
        </w:tc>
        <w:tc>
          <w:tcPr>
            <w:tcW w:w="964" w:type="dxa"/>
            <w:tcBorders>
              <w:top w:val="nil"/>
              <w:bottom w:val="nil"/>
            </w:tcBorders>
            <w:vAlign w:val="center"/>
          </w:tcPr>
          <w:p w14:paraId="68E833DE" w14:textId="77777777" w:rsidR="00736ABD" w:rsidRPr="002677FC" w:rsidRDefault="00736ABD" w:rsidP="006C034D">
            <w:pPr>
              <w:spacing w:after="60" w:line="276" w:lineRule="auto"/>
              <w:rPr>
                <w:rFonts w:ascii="Arial" w:eastAsia="Times New Roman" w:hAnsi="Arial" w:cs="Arial"/>
              </w:rPr>
            </w:pPr>
          </w:p>
        </w:tc>
      </w:tr>
      <w:tr w:rsidR="00736ABD" w:rsidRPr="002677FC" w14:paraId="3CD2584A" w14:textId="77777777" w:rsidTr="002868D6">
        <w:tc>
          <w:tcPr>
            <w:tcW w:w="3114" w:type="dxa"/>
            <w:vMerge w:val="restart"/>
            <w:vAlign w:val="center"/>
          </w:tcPr>
          <w:p w14:paraId="041A8D85" w14:textId="2A2BDEDE" w:rsidR="00736ABD" w:rsidRPr="002677FC" w:rsidRDefault="00736ABD" w:rsidP="006C034D">
            <w:pPr>
              <w:pStyle w:val="Akapitzlist"/>
              <w:numPr>
                <w:ilvl w:val="0"/>
                <w:numId w:val="24"/>
              </w:numPr>
              <w:spacing w:after="60"/>
              <w:rPr>
                <w:rFonts w:ascii="Arial" w:hAnsi="Arial" w:cs="Arial"/>
                <w:b/>
              </w:rPr>
            </w:pPr>
            <w:r w:rsidRPr="002677FC">
              <w:rPr>
                <w:rFonts w:ascii="Arial" w:hAnsi="Arial" w:cs="Arial"/>
                <w:b/>
              </w:rPr>
              <w:t xml:space="preserve">Wpływ projektu na zasadę </w:t>
            </w:r>
            <w:r w:rsidRPr="002677FC">
              <w:rPr>
                <w:rFonts w:ascii="Arial" w:hAnsi="Arial" w:cs="Arial"/>
                <w:b/>
              </w:rPr>
              <w:lastRenderedPageBreak/>
              <w:t>zrównoważonego rozwoju</w:t>
            </w:r>
          </w:p>
          <w:p w14:paraId="09B3DA32" w14:textId="77777777" w:rsidR="00736ABD" w:rsidRPr="002677FC" w:rsidRDefault="00736ABD" w:rsidP="006C034D">
            <w:pPr>
              <w:spacing w:after="60" w:line="276" w:lineRule="auto"/>
              <w:rPr>
                <w:rFonts w:ascii="Arial" w:eastAsia="Times New Roman" w:hAnsi="Arial" w:cs="Arial"/>
                <w:b/>
              </w:rPr>
            </w:pPr>
          </w:p>
        </w:tc>
        <w:tc>
          <w:tcPr>
            <w:tcW w:w="6095" w:type="dxa"/>
            <w:vMerge w:val="restart"/>
            <w:vAlign w:val="center"/>
          </w:tcPr>
          <w:p w14:paraId="53C67074"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Ocenie w ramach kryterium podlega czy:</w:t>
            </w:r>
          </w:p>
          <w:p w14:paraId="7ED4E622" w14:textId="7011A624" w:rsidR="00736ABD" w:rsidRPr="002677FC" w:rsidRDefault="00736ABD" w:rsidP="006C034D">
            <w:pPr>
              <w:numPr>
                <w:ilvl w:val="0"/>
                <w:numId w:val="9"/>
              </w:numPr>
              <w:spacing w:after="60" w:line="276" w:lineRule="auto"/>
              <w:rPr>
                <w:rFonts w:ascii="Arial" w:eastAsia="Times New Roman" w:hAnsi="Arial" w:cs="Arial"/>
              </w:rPr>
            </w:pPr>
            <w:r w:rsidRPr="002677FC">
              <w:rPr>
                <w:rFonts w:ascii="Arial" w:eastAsia="Times New Roman" w:hAnsi="Arial" w:cs="Arial"/>
              </w:rPr>
              <w:t xml:space="preserve">projekt charakteryzuje się neutralnym lub pozytywnym wpływem na realizację zasady zrównoważonego </w:t>
            </w:r>
            <w:r w:rsidRPr="002677FC">
              <w:rPr>
                <w:rFonts w:ascii="Arial" w:eastAsia="Times New Roman" w:hAnsi="Arial" w:cs="Arial"/>
              </w:rPr>
              <w:lastRenderedPageBreak/>
              <w:t>rozwoju np. zastosowane w nim będą rozwiązania proekologiczne (takie jak oszczędność energii i wody, powtórne wykorzystanie zasobów, ograniczenie wpływu na bioróżnorodność).</w:t>
            </w:r>
          </w:p>
          <w:p w14:paraId="488D97F1" w14:textId="77777777" w:rsidR="00736ABD" w:rsidRPr="002677FC" w:rsidRDefault="00736ABD" w:rsidP="006C034D">
            <w:pPr>
              <w:numPr>
                <w:ilvl w:val="0"/>
                <w:numId w:val="9"/>
              </w:numPr>
              <w:spacing w:after="60" w:line="276" w:lineRule="auto"/>
              <w:rPr>
                <w:rFonts w:ascii="Arial" w:eastAsia="Times New Roman" w:hAnsi="Arial" w:cs="Arial"/>
              </w:rPr>
            </w:pPr>
            <w:r w:rsidRPr="002677FC">
              <w:rPr>
                <w:rFonts w:ascii="Arial" w:eastAsia="Times New Roman" w:hAnsi="Arial" w:cs="Arial"/>
              </w:rPr>
              <w:t>w projekcie zadeklarowano stosowanie zasady „nie czyń poważnych szkód” środowisku (zasada DNSH).</w:t>
            </w:r>
          </w:p>
          <w:p w14:paraId="7B0AE079"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Stwierdzenie negatywnego wpływu projektu na realizację zasady lub brak ujęcia deklaracji dotyczącej zasady DNSH skutkuje niespełnieniem kryterium.</w:t>
            </w:r>
          </w:p>
        </w:tc>
        <w:tc>
          <w:tcPr>
            <w:tcW w:w="2274" w:type="dxa"/>
            <w:gridSpan w:val="2"/>
            <w:tcBorders>
              <w:bottom w:val="nil"/>
            </w:tcBorders>
            <w:vAlign w:val="center"/>
          </w:tcPr>
          <w:p w14:paraId="6B527FAF"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Kryterium wyrażone zero-jedynkowo (tak/nie).</w:t>
            </w:r>
          </w:p>
          <w:p w14:paraId="56F954FC"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Niespełnienie kryterium skutkuje negatywną oceną projektu.</w:t>
            </w:r>
          </w:p>
        </w:tc>
        <w:tc>
          <w:tcPr>
            <w:tcW w:w="1695" w:type="dxa"/>
            <w:tcBorders>
              <w:bottom w:val="nil"/>
            </w:tcBorders>
            <w:vAlign w:val="center"/>
          </w:tcPr>
          <w:p w14:paraId="363E1D7E" w14:textId="77777777" w:rsidR="00736ABD" w:rsidRPr="002677FC" w:rsidRDefault="00736ABD" w:rsidP="006C034D">
            <w:pPr>
              <w:spacing w:after="60" w:line="276" w:lineRule="auto"/>
              <w:rPr>
                <w:rFonts w:ascii="Arial" w:eastAsia="Times New Roman" w:hAnsi="Arial" w:cs="Arial"/>
              </w:rPr>
            </w:pPr>
          </w:p>
        </w:tc>
        <w:tc>
          <w:tcPr>
            <w:tcW w:w="964" w:type="dxa"/>
            <w:tcBorders>
              <w:bottom w:val="nil"/>
            </w:tcBorders>
            <w:vAlign w:val="center"/>
          </w:tcPr>
          <w:p w14:paraId="07FE2B5E"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w:t>
            </w:r>
          </w:p>
        </w:tc>
      </w:tr>
      <w:tr w:rsidR="00736ABD" w:rsidRPr="002677FC" w14:paraId="2021EE67" w14:textId="77777777" w:rsidTr="002868D6">
        <w:tc>
          <w:tcPr>
            <w:tcW w:w="3114" w:type="dxa"/>
            <w:vMerge/>
            <w:vAlign w:val="center"/>
          </w:tcPr>
          <w:p w14:paraId="6C91EFFD"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35B0A656"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54E9FA99"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W celu potwierdzenia spełnienia kryterium dopuszczalne jest wezwanie Wnioskodawcy do przedstawienia:</w:t>
            </w:r>
          </w:p>
        </w:tc>
        <w:tc>
          <w:tcPr>
            <w:tcW w:w="1695" w:type="dxa"/>
            <w:tcBorders>
              <w:top w:val="nil"/>
              <w:bottom w:val="nil"/>
            </w:tcBorders>
            <w:vAlign w:val="center"/>
          </w:tcPr>
          <w:p w14:paraId="2F3F92C1"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34EDC16B" w14:textId="77777777" w:rsidR="00736ABD" w:rsidRPr="002677FC" w:rsidRDefault="00736ABD" w:rsidP="006C034D">
            <w:pPr>
              <w:spacing w:after="60" w:line="276" w:lineRule="auto"/>
              <w:rPr>
                <w:rFonts w:ascii="Arial" w:eastAsia="Times New Roman" w:hAnsi="Arial" w:cs="Arial"/>
              </w:rPr>
            </w:pPr>
          </w:p>
        </w:tc>
      </w:tr>
      <w:tr w:rsidR="00736ABD" w:rsidRPr="002677FC" w14:paraId="2F03E73B" w14:textId="77777777" w:rsidTr="002868D6">
        <w:tc>
          <w:tcPr>
            <w:tcW w:w="3114" w:type="dxa"/>
            <w:vMerge/>
            <w:vAlign w:val="center"/>
          </w:tcPr>
          <w:p w14:paraId="50C3B8AA"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7F902407"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57C30B51" w14:textId="37CC5620"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 </w:t>
            </w:r>
            <w:r w:rsidR="00D5579D" w:rsidRPr="002677FC">
              <w:rPr>
                <w:rFonts w:ascii="Arial" w:hAnsi="Arial" w:cs="Arial"/>
              </w:rPr>
              <w:t>wyjaśnień, jak również do uzupełnienia lub poprawy projektu.</w:t>
            </w:r>
          </w:p>
        </w:tc>
        <w:tc>
          <w:tcPr>
            <w:tcW w:w="1695" w:type="dxa"/>
            <w:tcBorders>
              <w:top w:val="nil"/>
              <w:bottom w:val="nil"/>
            </w:tcBorders>
            <w:vAlign w:val="center"/>
          </w:tcPr>
          <w:p w14:paraId="7095F61E"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Rada LGD</w:t>
            </w:r>
          </w:p>
        </w:tc>
        <w:tc>
          <w:tcPr>
            <w:tcW w:w="964" w:type="dxa"/>
            <w:tcBorders>
              <w:top w:val="nil"/>
              <w:bottom w:val="nil"/>
            </w:tcBorders>
            <w:vAlign w:val="center"/>
          </w:tcPr>
          <w:p w14:paraId="440FD8FB" w14:textId="77777777" w:rsidR="00736ABD" w:rsidRPr="002677FC" w:rsidRDefault="00736ABD" w:rsidP="006C034D">
            <w:pPr>
              <w:spacing w:after="60" w:line="276" w:lineRule="auto"/>
              <w:rPr>
                <w:rFonts w:ascii="Arial" w:eastAsia="Times New Roman" w:hAnsi="Arial" w:cs="Arial"/>
              </w:rPr>
            </w:pPr>
          </w:p>
        </w:tc>
      </w:tr>
      <w:tr w:rsidR="00736ABD" w:rsidRPr="002677FC" w14:paraId="3E71A264" w14:textId="77777777" w:rsidTr="002868D6">
        <w:tc>
          <w:tcPr>
            <w:tcW w:w="3114" w:type="dxa"/>
            <w:vMerge w:val="restart"/>
            <w:vAlign w:val="center"/>
          </w:tcPr>
          <w:p w14:paraId="66A762E5" w14:textId="0E0DDFB7" w:rsidR="00736ABD" w:rsidRPr="002677FC" w:rsidRDefault="00736ABD" w:rsidP="006C034D">
            <w:pPr>
              <w:pStyle w:val="Akapitzlist"/>
              <w:numPr>
                <w:ilvl w:val="0"/>
                <w:numId w:val="24"/>
              </w:numPr>
              <w:spacing w:after="60"/>
              <w:rPr>
                <w:rFonts w:ascii="Arial" w:hAnsi="Arial" w:cs="Arial"/>
                <w:b/>
                <w:bCs/>
              </w:rPr>
            </w:pPr>
            <w:r w:rsidRPr="002677FC">
              <w:rPr>
                <w:rFonts w:ascii="Arial" w:hAnsi="Arial" w:cs="Arial"/>
                <w:b/>
                <w:bCs/>
              </w:rPr>
              <w:t>Specyficzne warunki wstępne</w:t>
            </w:r>
          </w:p>
          <w:p w14:paraId="3E89CC39" w14:textId="77777777" w:rsidR="00736ABD" w:rsidRPr="002677FC" w:rsidRDefault="00736ABD" w:rsidP="006C034D">
            <w:pPr>
              <w:spacing w:after="60" w:line="276" w:lineRule="auto"/>
              <w:rPr>
                <w:rFonts w:ascii="Arial" w:eastAsia="Times New Roman" w:hAnsi="Arial" w:cs="Arial"/>
                <w:b/>
                <w:bCs/>
              </w:rPr>
            </w:pPr>
          </w:p>
        </w:tc>
        <w:tc>
          <w:tcPr>
            <w:tcW w:w="6095" w:type="dxa"/>
            <w:vMerge w:val="restart"/>
            <w:vAlign w:val="center"/>
          </w:tcPr>
          <w:p w14:paraId="476C892A" w14:textId="77777777" w:rsidR="00736ABD" w:rsidRPr="002677FC" w:rsidRDefault="00736ABD" w:rsidP="006C034D">
            <w:pPr>
              <w:autoSpaceDE w:val="0"/>
              <w:autoSpaceDN w:val="0"/>
              <w:adjustRightInd w:val="0"/>
              <w:spacing w:after="60" w:line="276" w:lineRule="auto"/>
              <w:rPr>
                <w:rFonts w:ascii="Arial" w:eastAsia="Times New Roman" w:hAnsi="Arial" w:cs="Arial"/>
                <w:lang w:eastAsia="pl-PL"/>
              </w:rPr>
            </w:pPr>
            <w:r w:rsidRPr="002677FC">
              <w:rPr>
                <w:rFonts w:ascii="Arial" w:eastAsia="Times New Roman" w:hAnsi="Arial" w:cs="Arial"/>
                <w:lang w:eastAsia="pl-PL"/>
              </w:rPr>
              <w:t>W ramach kryterium ocenie podlega:</w:t>
            </w:r>
          </w:p>
          <w:p w14:paraId="29D6DDA9" w14:textId="77777777" w:rsidR="00736ABD" w:rsidRPr="002677FC" w:rsidRDefault="00736ABD" w:rsidP="006C034D">
            <w:pPr>
              <w:numPr>
                <w:ilvl w:val="0"/>
                <w:numId w:val="10"/>
              </w:numPr>
              <w:autoSpaceDE w:val="0"/>
              <w:autoSpaceDN w:val="0"/>
              <w:adjustRightInd w:val="0"/>
              <w:spacing w:after="60" w:line="276" w:lineRule="auto"/>
              <w:rPr>
                <w:rFonts w:ascii="Arial" w:eastAsia="Times New Roman" w:hAnsi="Arial" w:cs="Arial"/>
                <w:lang w:eastAsia="pl-PL"/>
              </w:rPr>
            </w:pPr>
            <w:r w:rsidRPr="002677FC">
              <w:rPr>
                <w:rFonts w:ascii="Arial" w:eastAsia="Times New Roman" w:hAnsi="Arial" w:cs="Arial"/>
                <w:lang w:eastAsia="pl-PL"/>
              </w:rPr>
              <w:t xml:space="preserve">czy projekt jest zgodny ze specyficznymi warunkami dotyczącymi danego działania/typu projektu określonymi w opisie działania SzOP w wersji aktualnej na dzień </w:t>
            </w:r>
            <w:r w:rsidRPr="002677FC">
              <w:rPr>
                <w:rFonts w:ascii="Arial" w:hAnsi="Arial" w:cs="Arial"/>
              </w:rPr>
              <w:t>ogłoszenia naboru</w:t>
            </w:r>
            <w:r w:rsidRPr="002677FC">
              <w:rPr>
                <w:rFonts w:ascii="Arial" w:eastAsia="Times New Roman" w:hAnsi="Arial" w:cs="Arial"/>
                <w:lang w:eastAsia="pl-PL"/>
              </w:rPr>
              <w:t>.</w:t>
            </w:r>
          </w:p>
          <w:p w14:paraId="33026839" w14:textId="77DDD9DA" w:rsidR="00E36803" w:rsidRPr="002677FC" w:rsidRDefault="00736ABD" w:rsidP="006C034D">
            <w:pPr>
              <w:numPr>
                <w:ilvl w:val="0"/>
                <w:numId w:val="10"/>
              </w:numPr>
              <w:spacing w:after="60" w:line="276" w:lineRule="auto"/>
              <w:rPr>
                <w:rFonts w:ascii="Arial" w:eastAsia="Times New Roman" w:hAnsi="Arial" w:cs="Arial"/>
                <w:lang w:eastAsia="pl-PL"/>
              </w:rPr>
            </w:pPr>
            <w:r w:rsidRPr="002677FC">
              <w:rPr>
                <w:rFonts w:ascii="Arial" w:eastAsia="Times New Roman" w:hAnsi="Arial" w:cs="Arial"/>
                <w:lang w:eastAsia="pl-PL"/>
              </w:rPr>
              <w:t xml:space="preserve">poprawność merytoryczna wypełnienia wniosku o dofinansowanie projektu polegająca na zgodności z warunkami określonymi w Regulaminie naboru wniosków na podstawie Wytycznych dotyczących realizacji projektów z udziałem środków Europejskiego Funduszu Społecznego Plus w regionalnych </w:t>
            </w:r>
            <w:r w:rsidRPr="002677FC">
              <w:rPr>
                <w:rFonts w:ascii="Arial" w:eastAsia="Times New Roman" w:hAnsi="Arial" w:cs="Arial"/>
                <w:lang w:eastAsia="pl-PL"/>
              </w:rPr>
              <w:lastRenderedPageBreak/>
              <w:t>programach na lata 2021-2027 w wersji aktualnej na dzień ogłoszenia naboru.</w:t>
            </w:r>
          </w:p>
          <w:p w14:paraId="7E6525A6" w14:textId="77777777" w:rsidR="00E36803" w:rsidRPr="002677FC" w:rsidRDefault="00736ABD" w:rsidP="006C034D">
            <w:pPr>
              <w:spacing w:after="60" w:line="276" w:lineRule="auto"/>
              <w:ind w:left="360"/>
              <w:rPr>
                <w:rFonts w:ascii="Arial" w:eastAsia="Times New Roman" w:hAnsi="Arial" w:cs="Arial"/>
                <w:lang w:eastAsia="pl-PL"/>
              </w:rPr>
            </w:pPr>
            <w:r w:rsidRPr="002677FC">
              <w:rPr>
                <w:rFonts w:ascii="Arial" w:eastAsia="Times New Roman" w:hAnsi="Arial" w:cs="Arial"/>
                <w:lang w:eastAsia="pl-PL"/>
              </w:rPr>
              <w:t>W przypadku zmiany ww. Wytycznych na etapie realizacji projektu, warunki o których mowa powyżej będą także spełnione, jeżeli beneficjent stosować będzie do projektu w całości zmienione Wytyczne.</w:t>
            </w:r>
          </w:p>
          <w:p w14:paraId="0962546F" w14:textId="0DF90DBF" w:rsidR="00736ABD" w:rsidRPr="002677FC" w:rsidRDefault="00E36803" w:rsidP="006C034D">
            <w:pPr>
              <w:pStyle w:val="Akapitzlist"/>
              <w:numPr>
                <w:ilvl w:val="0"/>
                <w:numId w:val="10"/>
              </w:numPr>
              <w:spacing w:after="60"/>
              <w:rPr>
                <w:rFonts w:ascii="Arial" w:hAnsi="Arial" w:cs="Arial"/>
              </w:rPr>
            </w:pPr>
            <w:r w:rsidRPr="002677FC">
              <w:rPr>
                <w:rFonts w:ascii="Arial" w:hAnsi="Arial" w:cs="Arial"/>
                <w:lang w:val="x-none" w:eastAsia="x-none"/>
              </w:rPr>
              <w:t>zgodność projektu z „Modelem prowadzenia w Małopolsce placówek wsparcia dziennego dla dzieci, młodzieży i ich rodzin”, wskazan</w:t>
            </w:r>
            <w:r w:rsidR="00DB1926" w:rsidRPr="002677FC">
              <w:rPr>
                <w:rFonts w:ascii="Arial" w:hAnsi="Arial" w:cs="Arial"/>
                <w:lang w:eastAsia="x-none"/>
              </w:rPr>
              <w:t>ym</w:t>
            </w:r>
            <w:r w:rsidR="006F4E6D">
              <w:rPr>
                <w:rFonts w:ascii="Arial" w:hAnsi="Arial" w:cs="Arial"/>
                <w:lang w:val="x-none" w:eastAsia="x-none"/>
              </w:rPr>
              <w:t xml:space="preserve"> w </w:t>
            </w:r>
            <w:r w:rsidR="006F4E6D">
              <w:rPr>
                <w:rFonts w:ascii="Arial" w:hAnsi="Arial" w:cs="Arial"/>
                <w:lang w:eastAsia="x-none"/>
              </w:rPr>
              <w:t>R</w:t>
            </w:r>
            <w:r w:rsidR="006F4E6D">
              <w:rPr>
                <w:rFonts w:ascii="Arial" w:hAnsi="Arial" w:cs="Arial"/>
                <w:lang w:val="x-none" w:eastAsia="x-none"/>
              </w:rPr>
              <w:t>egulaminie naboru wniosk</w:t>
            </w:r>
            <w:r w:rsidR="006F4E6D">
              <w:rPr>
                <w:rFonts w:ascii="Arial" w:hAnsi="Arial" w:cs="Arial"/>
                <w:lang w:eastAsia="x-none"/>
              </w:rPr>
              <w:t>ów</w:t>
            </w:r>
            <w:r w:rsidR="00030ACA" w:rsidRPr="002677FC">
              <w:rPr>
                <w:rFonts w:ascii="Arial" w:hAnsi="Arial" w:cs="Arial"/>
                <w:lang w:eastAsia="x-none"/>
              </w:rPr>
              <w:t>.</w:t>
            </w:r>
          </w:p>
        </w:tc>
        <w:tc>
          <w:tcPr>
            <w:tcW w:w="2268" w:type="dxa"/>
            <w:tcBorders>
              <w:bottom w:val="nil"/>
            </w:tcBorders>
            <w:vAlign w:val="center"/>
          </w:tcPr>
          <w:p w14:paraId="1C4DD502"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Kryterium wyrażone zero-jedynkowo (tak/nie).</w:t>
            </w:r>
          </w:p>
          <w:p w14:paraId="70F1676B"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Niespełnienie kryterium skutkuje negatywną oceną projektu.</w:t>
            </w:r>
          </w:p>
        </w:tc>
        <w:tc>
          <w:tcPr>
            <w:tcW w:w="1701" w:type="dxa"/>
            <w:gridSpan w:val="2"/>
            <w:tcBorders>
              <w:bottom w:val="nil"/>
            </w:tcBorders>
            <w:vAlign w:val="center"/>
          </w:tcPr>
          <w:p w14:paraId="78196ED3" w14:textId="77777777" w:rsidR="00736ABD" w:rsidRPr="002677FC" w:rsidRDefault="00736ABD" w:rsidP="006C034D">
            <w:pPr>
              <w:spacing w:after="60" w:line="276" w:lineRule="auto"/>
              <w:rPr>
                <w:rFonts w:ascii="Arial" w:eastAsia="Times New Roman" w:hAnsi="Arial" w:cs="Arial"/>
              </w:rPr>
            </w:pPr>
          </w:p>
        </w:tc>
        <w:tc>
          <w:tcPr>
            <w:tcW w:w="964" w:type="dxa"/>
            <w:tcBorders>
              <w:bottom w:val="nil"/>
            </w:tcBorders>
            <w:vAlign w:val="center"/>
          </w:tcPr>
          <w:p w14:paraId="02BD97B5" w14:textId="0C7FDD27" w:rsidR="00736ABD" w:rsidRPr="002677FC" w:rsidRDefault="00736ABD" w:rsidP="006C034D">
            <w:pPr>
              <w:spacing w:after="60" w:line="276" w:lineRule="auto"/>
              <w:rPr>
                <w:rFonts w:ascii="Arial" w:eastAsia="Times New Roman" w:hAnsi="Arial" w:cs="Arial"/>
              </w:rPr>
            </w:pPr>
          </w:p>
        </w:tc>
      </w:tr>
      <w:tr w:rsidR="00736ABD" w:rsidRPr="002677FC" w14:paraId="2737A9F6" w14:textId="77777777" w:rsidTr="002868D6">
        <w:tc>
          <w:tcPr>
            <w:tcW w:w="3114" w:type="dxa"/>
            <w:vMerge/>
            <w:vAlign w:val="center"/>
          </w:tcPr>
          <w:p w14:paraId="286FB38B" w14:textId="77777777" w:rsidR="00736ABD" w:rsidRPr="002677FC" w:rsidRDefault="00736ABD" w:rsidP="006C034D">
            <w:pPr>
              <w:spacing w:after="60" w:line="276" w:lineRule="auto"/>
              <w:rPr>
                <w:rFonts w:ascii="Arial" w:eastAsia="Times New Roman" w:hAnsi="Arial" w:cs="Arial"/>
                <w:b/>
                <w:bCs/>
              </w:rPr>
            </w:pPr>
          </w:p>
        </w:tc>
        <w:tc>
          <w:tcPr>
            <w:tcW w:w="6095" w:type="dxa"/>
            <w:vMerge/>
            <w:vAlign w:val="center"/>
          </w:tcPr>
          <w:p w14:paraId="6047A479" w14:textId="77777777" w:rsidR="00736ABD" w:rsidRPr="002677FC" w:rsidRDefault="00736ABD" w:rsidP="006C034D">
            <w:pPr>
              <w:autoSpaceDE w:val="0"/>
              <w:autoSpaceDN w:val="0"/>
              <w:adjustRightInd w:val="0"/>
              <w:spacing w:after="60" w:line="276" w:lineRule="auto"/>
              <w:rPr>
                <w:rFonts w:ascii="Arial" w:eastAsia="Times New Roman" w:hAnsi="Arial" w:cs="Arial"/>
                <w:lang w:eastAsia="pl-PL"/>
              </w:rPr>
            </w:pPr>
          </w:p>
        </w:tc>
        <w:tc>
          <w:tcPr>
            <w:tcW w:w="2268" w:type="dxa"/>
            <w:tcBorders>
              <w:top w:val="nil"/>
              <w:bottom w:val="nil"/>
            </w:tcBorders>
            <w:vAlign w:val="center"/>
          </w:tcPr>
          <w:p w14:paraId="377DB303"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W celu potwierdzenia spełnienia kryterium dopuszczalne jest wezwanie </w:t>
            </w:r>
            <w:r w:rsidRPr="002677FC">
              <w:rPr>
                <w:rFonts w:ascii="Arial" w:hAnsi="Arial" w:cs="Arial"/>
              </w:rPr>
              <w:lastRenderedPageBreak/>
              <w:t>Wnioskodawcy do przedstawienia:</w:t>
            </w:r>
          </w:p>
        </w:tc>
        <w:tc>
          <w:tcPr>
            <w:tcW w:w="1701" w:type="dxa"/>
            <w:gridSpan w:val="2"/>
            <w:tcBorders>
              <w:top w:val="nil"/>
              <w:bottom w:val="nil"/>
            </w:tcBorders>
            <w:vAlign w:val="center"/>
          </w:tcPr>
          <w:p w14:paraId="6C4959FF"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550E78A8" w14:textId="77777777" w:rsidR="00736ABD" w:rsidRPr="002677FC" w:rsidRDefault="00736ABD" w:rsidP="006C034D">
            <w:pPr>
              <w:spacing w:after="60" w:line="276" w:lineRule="auto"/>
              <w:rPr>
                <w:rFonts w:ascii="Arial" w:eastAsia="Times New Roman" w:hAnsi="Arial" w:cs="Arial"/>
              </w:rPr>
            </w:pPr>
          </w:p>
        </w:tc>
      </w:tr>
      <w:tr w:rsidR="00736ABD" w:rsidRPr="002677FC" w14:paraId="1730D2E3" w14:textId="77777777" w:rsidTr="002868D6">
        <w:tc>
          <w:tcPr>
            <w:tcW w:w="3114" w:type="dxa"/>
            <w:vMerge/>
            <w:vAlign w:val="center"/>
          </w:tcPr>
          <w:p w14:paraId="1D800F8C" w14:textId="77777777" w:rsidR="00736ABD" w:rsidRPr="002677FC" w:rsidRDefault="00736ABD" w:rsidP="006C034D">
            <w:pPr>
              <w:spacing w:after="60" w:line="276" w:lineRule="auto"/>
              <w:rPr>
                <w:rFonts w:ascii="Arial" w:eastAsia="Times New Roman" w:hAnsi="Arial" w:cs="Arial"/>
                <w:b/>
                <w:bCs/>
              </w:rPr>
            </w:pPr>
          </w:p>
        </w:tc>
        <w:tc>
          <w:tcPr>
            <w:tcW w:w="6095" w:type="dxa"/>
            <w:vMerge/>
            <w:vAlign w:val="center"/>
          </w:tcPr>
          <w:p w14:paraId="54E124C8" w14:textId="77777777" w:rsidR="00736ABD" w:rsidRPr="002677FC" w:rsidRDefault="00736ABD" w:rsidP="006C034D">
            <w:pPr>
              <w:autoSpaceDE w:val="0"/>
              <w:autoSpaceDN w:val="0"/>
              <w:adjustRightInd w:val="0"/>
              <w:spacing w:after="60" w:line="276" w:lineRule="auto"/>
              <w:rPr>
                <w:rFonts w:ascii="Arial" w:eastAsia="Times New Roman" w:hAnsi="Arial" w:cs="Arial"/>
                <w:lang w:eastAsia="pl-PL"/>
              </w:rPr>
            </w:pPr>
          </w:p>
        </w:tc>
        <w:tc>
          <w:tcPr>
            <w:tcW w:w="2268" w:type="dxa"/>
            <w:tcBorders>
              <w:top w:val="nil"/>
              <w:bottom w:val="nil"/>
            </w:tcBorders>
            <w:vAlign w:val="center"/>
          </w:tcPr>
          <w:p w14:paraId="5C4CEBF7" w14:textId="548CD47B"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 </w:t>
            </w:r>
            <w:r w:rsidR="00D5579D" w:rsidRPr="002677FC">
              <w:rPr>
                <w:rFonts w:ascii="Arial" w:hAnsi="Arial" w:cs="Arial"/>
              </w:rPr>
              <w:t>wyjaśnień, jak również do uzupełnienia lub poprawy projektu.</w:t>
            </w:r>
          </w:p>
        </w:tc>
        <w:tc>
          <w:tcPr>
            <w:tcW w:w="1701" w:type="dxa"/>
            <w:gridSpan w:val="2"/>
            <w:tcBorders>
              <w:top w:val="nil"/>
              <w:bottom w:val="nil"/>
            </w:tcBorders>
            <w:vAlign w:val="center"/>
          </w:tcPr>
          <w:p w14:paraId="0E053E5F"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Rada LGD</w:t>
            </w:r>
          </w:p>
        </w:tc>
        <w:tc>
          <w:tcPr>
            <w:tcW w:w="964" w:type="dxa"/>
            <w:tcBorders>
              <w:top w:val="nil"/>
              <w:bottom w:val="nil"/>
            </w:tcBorders>
            <w:vAlign w:val="center"/>
          </w:tcPr>
          <w:p w14:paraId="7A367B9B" w14:textId="77777777" w:rsidR="00736ABD" w:rsidRPr="002677FC" w:rsidRDefault="00736ABD" w:rsidP="006C034D">
            <w:pPr>
              <w:spacing w:after="60" w:line="276" w:lineRule="auto"/>
              <w:rPr>
                <w:rFonts w:ascii="Arial" w:eastAsia="Times New Roman" w:hAnsi="Arial" w:cs="Arial"/>
              </w:rPr>
            </w:pPr>
          </w:p>
        </w:tc>
      </w:tr>
      <w:tr w:rsidR="00736ABD" w:rsidRPr="002677FC" w14:paraId="1296A1E1" w14:textId="77777777" w:rsidTr="002868D6">
        <w:tc>
          <w:tcPr>
            <w:tcW w:w="3114" w:type="dxa"/>
            <w:vMerge w:val="restart"/>
            <w:vAlign w:val="center"/>
          </w:tcPr>
          <w:p w14:paraId="04198388" w14:textId="5EA1673C" w:rsidR="00736ABD" w:rsidRPr="002677FC" w:rsidRDefault="00736ABD" w:rsidP="006C034D">
            <w:pPr>
              <w:pStyle w:val="Akapitzlist"/>
              <w:numPr>
                <w:ilvl w:val="0"/>
                <w:numId w:val="24"/>
              </w:numPr>
              <w:spacing w:after="60"/>
              <w:rPr>
                <w:rFonts w:ascii="Arial" w:hAnsi="Arial" w:cs="Arial"/>
                <w:b/>
                <w:bCs/>
              </w:rPr>
            </w:pPr>
            <w:r w:rsidRPr="002677FC">
              <w:rPr>
                <w:rFonts w:ascii="Arial" w:hAnsi="Arial" w:cs="Arial"/>
                <w:b/>
                <w:bCs/>
              </w:rPr>
              <w:t>Zgodność projektu z zasadą deinstytucjonalizacji</w:t>
            </w:r>
          </w:p>
          <w:p w14:paraId="61D7BDDD" w14:textId="77777777" w:rsidR="00736ABD" w:rsidRPr="002677FC" w:rsidRDefault="00736ABD" w:rsidP="006C034D">
            <w:pPr>
              <w:spacing w:after="60" w:line="276" w:lineRule="auto"/>
              <w:rPr>
                <w:rFonts w:ascii="Arial" w:eastAsia="Times New Roman" w:hAnsi="Arial" w:cs="Arial"/>
                <w:b/>
                <w:bCs/>
              </w:rPr>
            </w:pPr>
          </w:p>
        </w:tc>
        <w:tc>
          <w:tcPr>
            <w:tcW w:w="6095" w:type="dxa"/>
            <w:vMerge w:val="restart"/>
            <w:vAlign w:val="center"/>
          </w:tcPr>
          <w:p w14:paraId="2C9BAFBD" w14:textId="77777777" w:rsidR="00736ABD" w:rsidRPr="002677FC" w:rsidRDefault="00736ABD" w:rsidP="006C034D">
            <w:pPr>
              <w:autoSpaceDE w:val="0"/>
              <w:autoSpaceDN w:val="0"/>
              <w:adjustRightInd w:val="0"/>
              <w:spacing w:after="60" w:line="276" w:lineRule="auto"/>
              <w:rPr>
                <w:rFonts w:ascii="Arial" w:eastAsia="Times New Roman" w:hAnsi="Arial" w:cs="Arial"/>
                <w:lang w:eastAsia="pl-PL"/>
              </w:rPr>
            </w:pPr>
            <w:r w:rsidRPr="002677FC">
              <w:rPr>
                <w:rFonts w:ascii="Arial" w:eastAsia="Times New Roman" w:hAnsi="Arial" w:cs="Arial"/>
                <w:lang w:eastAsia="pl-PL"/>
              </w:rPr>
              <w:t>W ramach kryterium ocenie podlega czy projekt jest zgodny z horyzontalną zasadą deinstytucjonalizacji usług, tzn.: w przypadku realizacji usług przez podmioty prowadzące opiekę instytucjonalną, projekt nie wzmacnia potencjału instytucjonalnego tych placówek (np. zatrudnianie personelu, remonty, wyposażenie), przy czym:</w:t>
            </w:r>
          </w:p>
          <w:p w14:paraId="6BB1A113" w14:textId="77777777" w:rsidR="00736ABD" w:rsidRPr="002677FC" w:rsidRDefault="00736ABD" w:rsidP="006C034D">
            <w:pPr>
              <w:pStyle w:val="Akapitzlist"/>
              <w:numPr>
                <w:ilvl w:val="0"/>
                <w:numId w:val="17"/>
              </w:numPr>
              <w:autoSpaceDE w:val="0"/>
              <w:autoSpaceDN w:val="0"/>
              <w:adjustRightInd w:val="0"/>
              <w:spacing w:after="60"/>
              <w:ind w:left="460" w:hanging="425"/>
              <w:contextualSpacing w:val="0"/>
              <w:rPr>
                <w:rFonts w:ascii="Arial" w:hAnsi="Arial" w:cs="Arial"/>
              </w:rPr>
            </w:pPr>
            <w:r w:rsidRPr="002677FC">
              <w:rPr>
                <w:rFonts w:ascii="Arial" w:hAnsi="Arial" w:cs="Arial"/>
              </w:rPr>
              <w:t>realizacja takiego wsparcia ma się przyczynić do wzrostu liczby miejsc świadczenia usług w społeczności lokalnej oraz liczby osób objętych usługami świadczonymi w społeczności lokalnej.</w:t>
            </w:r>
          </w:p>
          <w:p w14:paraId="1B9978C4" w14:textId="77777777" w:rsidR="00736ABD" w:rsidRPr="002677FC" w:rsidRDefault="00736ABD" w:rsidP="006C034D">
            <w:pPr>
              <w:pStyle w:val="Akapitzlist"/>
              <w:numPr>
                <w:ilvl w:val="0"/>
                <w:numId w:val="17"/>
              </w:numPr>
              <w:autoSpaceDE w:val="0"/>
              <w:autoSpaceDN w:val="0"/>
              <w:adjustRightInd w:val="0"/>
              <w:spacing w:after="60"/>
              <w:ind w:left="460" w:hanging="425"/>
              <w:contextualSpacing w:val="0"/>
              <w:rPr>
                <w:rFonts w:ascii="Arial" w:hAnsi="Arial" w:cs="Arial"/>
              </w:rPr>
            </w:pPr>
            <w:r w:rsidRPr="002677FC">
              <w:rPr>
                <w:rFonts w:ascii="Arial" w:hAnsi="Arial" w:cs="Arial"/>
              </w:rPr>
              <w:t>działania w ramach projektu mają być oddzielone operacyjnie i finansowo od podstawowej działalności placówki realizującej wsparcie.</w:t>
            </w:r>
          </w:p>
          <w:p w14:paraId="69BAC6C6" w14:textId="77777777" w:rsidR="00736ABD" w:rsidRPr="002677FC" w:rsidRDefault="00736ABD" w:rsidP="006C034D">
            <w:pPr>
              <w:autoSpaceDE w:val="0"/>
              <w:autoSpaceDN w:val="0"/>
              <w:adjustRightInd w:val="0"/>
              <w:spacing w:after="60" w:line="276" w:lineRule="auto"/>
              <w:rPr>
                <w:rFonts w:ascii="Arial" w:eastAsia="Times New Roman" w:hAnsi="Arial" w:cs="Arial"/>
                <w:lang w:eastAsia="pl-PL"/>
              </w:rPr>
            </w:pPr>
            <w:r w:rsidRPr="002677FC">
              <w:rPr>
                <w:rFonts w:ascii="Arial" w:eastAsia="Times New Roman" w:hAnsi="Arial" w:cs="Arial"/>
                <w:lang w:eastAsia="pl-PL"/>
              </w:rPr>
              <w:t>Weryfikacja na podstawie danych zawartych we wniosku o dofinansowanie projektu.</w:t>
            </w:r>
          </w:p>
        </w:tc>
        <w:tc>
          <w:tcPr>
            <w:tcW w:w="2268" w:type="dxa"/>
            <w:tcBorders>
              <w:bottom w:val="nil"/>
            </w:tcBorders>
            <w:vAlign w:val="center"/>
          </w:tcPr>
          <w:p w14:paraId="3D689663"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Kryterium wyrażone zero-jedynkowo (tak/nie).</w:t>
            </w:r>
          </w:p>
          <w:p w14:paraId="705E227D"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Niespełnienie kryterium skutkuje negatywną oceną projektu.</w:t>
            </w:r>
          </w:p>
        </w:tc>
        <w:tc>
          <w:tcPr>
            <w:tcW w:w="1701" w:type="dxa"/>
            <w:gridSpan w:val="2"/>
            <w:tcBorders>
              <w:bottom w:val="nil"/>
            </w:tcBorders>
            <w:vAlign w:val="center"/>
          </w:tcPr>
          <w:p w14:paraId="665DFD09" w14:textId="77777777" w:rsidR="00736ABD" w:rsidRPr="002677FC" w:rsidRDefault="00736ABD" w:rsidP="006C034D">
            <w:pPr>
              <w:spacing w:after="60" w:line="276" w:lineRule="auto"/>
              <w:rPr>
                <w:rFonts w:ascii="Arial" w:eastAsia="Times New Roman" w:hAnsi="Arial" w:cs="Arial"/>
              </w:rPr>
            </w:pPr>
          </w:p>
        </w:tc>
        <w:tc>
          <w:tcPr>
            <w:tcW w:w="964" w:type="dxa"/>
            <w:tcBorders>
              <w:bottom w:val="nil"/>
            </w:tcBorders>
            <w:vAlign w:val="center"/>
          </w:tcPr>
          <w:p w14:paraId="3EC12434" w14:textId="4A063BA4" w:rsidR="00736ABD" w:rsidRPr="002677FC" w:rsidRDefault="00736ABD" w:rsidP="006C034D">
            <w:pPr>
              <w:spacing w:after="60" w:line="276" w:lineRule="auto"/>
              <w:rPr>
                <w:rFonts w:ascii="Arial" w:eastAsia="Times New Roman" w:hAnsi="Arial" w:cs="Arial"/>
              </w:rPr>
            </w:pPr>
          </w:p>
        </w:tc>
      </w:tr>
      <w:tr w:rsidR="00736ABD" w:rsidRPr="002677FC" w14:paraId="4C111366" w14:textId="77777777" w:rsidTr="002868D6">
        <w:tc>
          <w:tcPr>
            <w:tcW w:w="3114" w:type="dxa"/>
            <w:vMerge/>
            <w:vAlign w:val="center"/>
          </w:tcPr>
          <w:p w14:paraId="37CCF70D" w14:textId="77777777" w:rsidR="00736ABD" w:rsidRPr="002677FC" w:rsidRDefault="00736ABD" w:rsidP="006C034D">
            <w:pPr>
              <w:spacing w:after="60" w:line="276" w:lineRule="auto"/>
              <w:rPr>
                <w:rFonts w:ascii="Arial" w:eastAsia="Times New Roman" w:hAnsi="Arial" w:cs="Arial"/>
                <w:b/>
                <w:bCs/>
              </w:rPr>
            </w:pPr>
          </w:p>
        </w:tc>
        <w:tc>
          <w:tcPr>
            <w:tcW w:w="6095" w:type="dxa"/>
            <w:vMerge/>
            <w:vAlign w:val="center"/>
          </w:tcPr>
          <w:p w14:paraId="4D2E7E0C" w14:textId="77777777" w:rsidR="00736ABD" w:rsidRPr="002677FC" w:rsidRDefault="00736ABD" w:rsidP="006C034D">
            <w:pPr>
              <w:autoSpaceDE w:val="0"/>
              <w:autoSpaceDN w:val="0"/>
              <w:adjustRightInd w:val="0"/>
              <w:spacing w:after="60" w:line="276" w:lineRule="auto"/>
              <w:rPr>
                <w:rFonts w:ascii="Arial" w:eastAsia="Times New Roman" w:hAnsi="Arial" w:cs="Arial"/>
                <w:lang w:eastAsia="pl-PL"/>
              </w:rPr>
            </w:pPr>
          </w:p>
        </w:tc>
        <w:tc>
          <w:tcPr>
            <w:tcW w:w="2268" w:type="dxa"/>
            <w:tcBorders>
              <w:top w:val="nil"/>
              <w:bottom w:val="nil"/>
            </w:tcBorders>
            <w:vAlign w:val="center"/>
          </w:tcPr>
          <w:p w14:paraId="0BA6616A"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W celu potwierdzenia spełnienia kryterium dopuszczalne jest wezwanie Wnioskodawcy do przedstawienia:</w:t>
            </w:r>
          </w:p>
        </w:tc>
        <w:tc>
          <w:tcPr>
            <w:tcW w:w="1701" w:type="dxa"/>
            <w:gridSpan w:val="2"/>
            <w:tcBorders>
              <w:top w:val="nil"/>
              <w:bottom w:val="nil"/>
            </w:tcBorders>
            <w:vAlign w:val="center"/>
          </w:tcPr>
          <w:p w14:paraId="08F3C4D3"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0AD297AA" w14:textId="77777777" w:rsidR="00736ABD" w:rsidRPr="002677FC" w:rsidRDefault="00736ABD" w:rsidP="006C034D">
            <w:pPr>
              <w:spacing w:after="60" w:line="276" w:lineRule="auto"/>
              <w:rPr>
                <w:rFonts w:ascii="Arial" w:eastAsia="Times New Roman" w:hAnsi="Arial" w:cs="Arial"/>
              </w:rPr>
            </w:pPr>
          </w:p>
        </w:tc>
      </w:tr>
      <w:tr w:rsidR="00736ABD" w:rsidRPr="002677FC" w14:paraId="2A6D6D1F" w14:textId="77777777" w:rsidTr="002868D6">
        <w:tc>
          <w:tcPr>
            <w:tcW w:w="3114" w:type="dxa"/>
            <w:vMerge/>
            <w:vAlign w:val="center"/>
          </w:tcPr>
          <w:p w14:paraId="46220433" w14:textId="77777777" w:rsidR="00736ABD" w:rsidRPr="002677FC" w:rsidRDefault="00736ABD" w:rsidP="006C034D">
            <w:pPr>
              <w:spacing w:after="60" w:line="276" w:lineRule="auto"/>
              <w:rPr>
                <w:rFonts w:ascii="Arial" w:eastAsia="Times New Roman" w:hAnsi="Arial" w:cs="Arial"/>
                <w:b/>
                <w:bCs/>
              </w:rPr>
            </w:pPr>
          </w:p>
        </w:tc>
        <w:tc>
          <w:tcPr>
            <w:tcW w:w="6095" w:type="dxa"/>
            <w:vMerge/>
            <w:vAlign w:val="center"/>
          </w:tcPr>
          <w:p w14:paraId="2207F1B2" w14:textId="77777777" w:rsidR="00736ABD" w:rsidRPr="002677FC" w:rsidRDefault="00736ABD" w:rsidP="006C034D">
            <w:pPr>
              <w:autoSpaceDE w:val="0"/>
              <w:autoSpaceDN w:val="0"/>
              <w:adjustRightInd w:val="0"/>
              <w:spacing w:after="60" w:line="276" w:lineRule="auto"/>
              <w:rPr>
                <w:rFonts w:ascii="Arial" w:eastAsia="Times New Roman" w:hAnsi="Arial" w:cs="Arial"/>
                <w:lang w:eastAsia="pl-PL"/>
              </w:rPr>
            </w:pPr>
          </w:p>
        </w:tc>
        <w:tc>
          <w:tcPr>
            <w:tcW w:w="2268" w:type="dxa"/>
            <w:tcBorders>
              <w:top w:val="nil"/>
              <w:bottom w:val="nil"/>
            </w:tcBorders>
            <w:vAlign w:val="center"/>
          </w:tcPr>
          <w:p w14:paraId="25CFF2FC" w14:textId="5238EE12"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 </w:t>
            </w:r>
            <w:r w:rsidR="00D5579D" w:rsidRPr="002677FC">
              <w:rPr>
                <w:rFonts w:ascii="Arial" w:hAnsi="Arial" w:cs="Arial"/>
              </w:rPr>
              <w:t xml:space="preserve">wyjaśnień, jak również do </w:t>
            </w:r>
            <w:r w:rsidR="00D5579D" w:rsidRPr="002677FC">
              <w:rPr>
                <w:rFonts w:ascii="Arial" w:hAnsi="Arial" w:cs="Arial"/>
              </w:rPr>
              <w:lastRenderedPageBreak/>
              <w:t>uzupełnienia lub poprawy projektu.</w:t>
            </w:r>
          </w:p>
        </w:tc>
        <w:tc>
          <w:tcPr>
            <w:tcW w:w="1701" w:type="dxa"/>
            <w:gridSpan w:val="2"/>
            <w:tcBorders>
              <w:top w:val="nil"/>
              <w:bottom w:val="nil"/>
            </w:tcBorders>
            <w:vAlign w:val="center"/>
          </w:tcPr>
          <w:p w14:paraId="35A985AA"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Rada LGD</w:t>
            </w:r>
          </w:p>
        </w:tc>
        <w:tc>
          <w:tcPr>
            <w:tcW w:w="964" w:type="dxa"/>
            <w:tcBorders>
              <w:top w:val="nil"/>
              <w:bottom w:val="nil"/>
            </w:tcBorders>
            <w:vAlign w:val="center"/>
          </w:tcPr>
          <w:p w14:paraId="4379959C" w14:textId="77777777" w:rsidR="00736ABD" w:rsidRPr="002677FC" w:rsidRDefault="00736ABD" w:rsidP="006C034D">
            <w:pPr>
              <w:spacing w:after="60" w:line="276" w:lineRule="auto"/>
              <w:rPr>
                <w:rFonts w:ascii="Arial" w:eastAsia="Times New Roman" w:hAnsi="Arial" w:cs="Arial"/>
              </w:rPr>
            </w:pPr>
          </w:p>
        </w:tc>
      </w:tr>
      <w:tr w:rsidR="00736ABD" w:rsidRPr="002677FC" w14:paraId="086D6B6A" w14:textId="77777777" w:rsidTr="002868D6">
        <w:tc>
          <w:tcPr>
            <w:tcW w:w="3114" w:type="dxa"/>
            <w:vMerge w:val="restart"/>
            <w:vAlign w:val="center"/>
          </w:tcPr>
          <w:p w14:paraId="3B562949" w14:textId="5D1A972C" w:rsidR="00736ABD" w:rsidRPr="002677FC" w:rsidRDefault="00736ABD" w:rsidP="006C034D">
            <w:pPr>
              <w:pStyle w:val="Akapitzlist"/>
              <w:numPr>
                <w:ilvl w:val="0"/>
                <w:numId w:val="24"/>
              </w:numPr>
              <w:spacing w:after="60"/>
              <w:rPr>
                <w:rFonts w:ascii="Arial" w:hAnsi="Arial" w:cs="Arial"/>
                <w:b/>
              </w:rPr>
            </w:pPr>
            <w:r w:rsidRPr="002677FC">
              <w:rPr>
                <w:rFonts w:ascii="Arial" w:hAnsi="Arial" w:cs="Arial"/>
                <w:b/>
              </w:rPr>
              <w:t>Adekwatność celu projektu i poprawność przyjętych wskaźników</w:t>
            </w:r>
          </w:p>
          <w:p w14:paraId="737AA3AB" w14:textId="77777777" w:rsidR="00736ABD" w:rsidRPr="002677FC" w:rsidRDefault="00736ABD" w:rsidP="006C034D">
            <w:pPr>
              <w:spacing w:after="60" w:line="276" w:lineRule="auto"/>
              <w:rPr>
                <w:rFonts w:ascii="Arial" w:eastAsia="Times New Roman" w:hAnsi="Arial" w:cs="Arial"/>
                <w:b/>
              </w:rPr>
            </w:pPr>
          </w:p>
        </w:tc>
        <w:tc>
          <w:tcPr>
            <w:tcW w:w="6095" w:type="dxa"/>
            <w:vMerge w:val="restart"/>
            <w:vAlign w:val="center"/>
          </w:tcPr>
          <w:p w14:paraId="42E5C245"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W ramach kryterium ocenie podlega:</w:t>
            </w:r>
          </w:p>
          <w:p w14:paraId="035AA152" w14:textId="77777777" w:rsidR="00736ABD" w:rsidRPr="002677FC" w:rsidRDefault="00736ABD" w:rsidP="006C034D">
            <w:pPr>
              <w:numPr>
                <w:ilvl w:val="0"/>
                <w:numId w:val="11"/>
              </w:numPr>
              <w:spacing w:after="60" w:line="276" w:lineRule="auto"/>
              <w:rPr>
                <w:rFonts w:ascii="Arial" w:eastAsia="Times New Roman" w:hAnsi="Arial" w:cs="Arial"/>
                <w:lang w:val="x-none" w:eastAsia="pl-PL"/>
              </w:rPr>
            </w:pPr>
            <w:r w:rsidRPr="002677FC">
              <w:rPr>
                <w:rFonts w:ascii="Arial" w:eastAsia="Times New Roman" w:hAnsi="Arial" w:cs="Arial"/>
                <w:lang w:val="x-none" w:eastAsia="pl-PL"/>
              </w:rPr>
              <w:t>zgodność celu projektu z celem szczegółowym wskazanym w SzOP dla danego Działania w wersji aktualnej na dzień ogłoszenia naboru</w:t>
            </w:r>
            <w:r w:rsidRPr="002677FC">
              <w:rPr>
                <w:rFonts w:ascii="Arial" w:eastAsia="Times New Roman" w:hAnsi="Arial" w:cs="Arial"/>
                <w:lang w:eastAsia="pl-PL"/>
              </w:rPr>
              <w:t>.</w:t>
            </w:r>
          </w:p>
          <w:p w14:paraId="46EB6882" w14:textId="77777777" w:rsidR="00736ABD" w:rsidRPr="002677FC" w:rsidRDefault="00736ABD" w:rsidP="006C034D">
            <w:pPr>
              <w:numPr>
                <w:ilvl w:val="0"/>
                <w:numId w:val="11"/>
              </w:numPr>
              <w:spacing w:after="60" w:line="276" w:lineRule="auto"/>
              <w:ind w:left="322" w:hanging="322"/>
              <w:rPr>
                <w:rFonts w:ascii="Arial" w:eastAsia="Times New Roman" w:hAnsi="Arial" w:cs="Arial"/>
                <w:lang w:val="x-none" w:eastAsia="pl-PL"/>
              </w:rPr>
            </w:pPr>
            <w:r w:rsidRPr="002677FC">
              <w:rPr>
                <w:rFonts w:ascii="Arial" w:eastAsia="Times New Roman" w:hAnsi="Arial" w:cs="Arial"/>
                <w:lang w:val="x-none" w:eastAsia="pl-PL"/>
              </w:rPr>
              <w:t>adekwatność celu projektu do zdiagnozowanych problemów grupy docelowej w ramach projektu</w:t>
            </w:r>
            <w:r w:rsidRPr="002677FC">
              <w:rPr>
                <w:rFonts w:ascii="Arial" w:eastAsia="Times New Roman" w:hAnsi="Arial" w:cs="Arial"/>
                <w:lang w:eastAsia="pl-PL"/>
              </w:rPr>
              <w:t>.</w:t>
            </w:r>
          </w:p>
          <w:p w14:paraId="50151306" w14:textId="77777777" w:rsidR="00736ABD" w:rsidRPr="002677FC" w:rsidRDefault="00736ABD" w:rsidP="006C034D">
            <w:pPr>
              <w:numPr>
                <w:ilvl w:val="0"/>
                <w:numId w:val="11"/>
              </w:numPr>
              <w:spacing w:after="60" w:line="276" w:lineRule="auto"/>
              <w:rPr>
                <w:rFonts w:ascii="Arial" w:eastAsia="Times New Roman" w:hAnsi="Arial" w:cs="Arial"/>
                <w:lang w:val="x-none" w:eastAsia="x-none"/>
              </w:rPr>
            </w:pPr>
            <w:r w:rsidRPr="002677FC">
              <w:rPr>
                <w:rFonts w:ascii="Arial" w:eastAsia="Times New Roman" w:hAnsi="Arial" w:cs="Arial"/>
                <w:lang w:val="x-none" w:eastAsia="pl-PL"/>
              </w:rPr>
              <w:t>poprawność przyjętych wskaźników, w tym</w:t>
            </w:r>
            <w:r w:rsidRPr="002677FC">
              <w:rPr>
                <w:rFonts w:ascii="Arial" w:eastAsia="Times New Roman" w:hAnsi="Arial" w:cs="Arial"/>
                <w:lang w:val="x-none" w:eastAsia="x-none"/>
              </w:rPr>
              <w:t>:</w:t>
            </w:r>
          </w:p>
          <w:p w14:paraId="5387B82D" w14:textId="77777777" w:rsidR="00736ABD" w:rsidRPr="002677FC" w:rsidRDefault="00736ABD" w:rsidP="006C034D">
            <w:pPr>
              <w:numPr>
                <w:ilvl w:val="0"/>
                <w:numId w:val="3"/>
              </w:numPr>
              <w:spacing w:after="60" w:line="276" w:lineRule="auto"/>
              <w:ind w:left="605" w:hanging="218"/>
              <w:rPr>
                <w:rFonts w:ascii="Arial" w:eastAsia="Times New Roman" w:hAnsi="Arial" w:cs="Arial"/>
                <w:lang w:val="x-none" w:eastAsia="pl-PL"/>
              </w:rPr>
            </w:pPr>
            <w:r w:rsidRPr="002677FC">
              <w:rPr>
                <w:rFonts w:ascii="Arial" w:eastAsia="Times New Roman" w:hAnsi="Arial" w:cs="Arial"/>
                <w:lang w:val="x-none" w:eastAsia="pl-PL"/>
              </w:rPr>
              <w:t>poprawność doboru wskaźników realizacji celu projektu,</w:t>
            </w:r>
          </w:p>
          <w:p w14:paraId="18B17EE0" w14:textId="77777777" w:rsidR="00E36803" w:rsidRPr="002677FC" w:rsidRDefault="00736ABD" w:rsidP="006C034D">
            <w:pPr>
              <w:numPr>
                <w:ilvl w:val="0"/>
                <w:numId w:val="3"/>
              </w:numPr>
              <w:spacing w:after="60" w:line="276" w:lineRule="auto"/>
              <w:ind w:left="605" w:hanging="218"/>
              <w:rPr>
                <w:rFonts w:ascii="Arial" w:eastAsia="Times New Roman" w:hAnsi="Arial" w:cs="Arial"/>
                <w:lang w:val="x-none" w:eastAsia="pl-PL"/>
              </w:rPr>
            </w:pPr>
            <w:r w:rsidRPr="002677FC">
              <w:rPr>
                <w:rFonts w:ascii="Arial" w:eastAsia="Times New Roman" w:hAnsi="Arial" w:cs="Arial"/>
                <w:lang w:val="x-none" w:eastAsia="pl-PL"/>
              </w:rPr>
              <w:t>adekwatność wartości wskaźników produktu i rezultatu do zaplanowanych w projekcie działań,</w:t>
            </w:r>
          </w:p>
          <w:p w14:paraId="6C5D19C2" w14:textId="77777777" w:rsidR="00736ABD" w:rsidRPr="002677FC" w:rsidRDefault="00736ABD" w:rsidP="006C034D">
            <w:pPr>
              <w:numPr>
                <w:ilvl w:val="0"/>
                <w:numId w:val="3"/>
              </w:numPr>
              <w:spacing w:after="60" w:line="276" w:lineRule="auto"/>
              <w:ind w:left="605" w:hanging="218"/>
              <w:rPr>
                <w:rFonts w:ascii="Arial" w:eastAsia="Times New Roman" w:hAnsi="Arial" w:cs="Arial"/>
                <w:lang w:val="x-none" w:eastAsia="pl-PL"/>
              </w:rPr>
            </w:pPr>
            <w:r w:rsidRPr="002677FC">
              <w:rPr>
                <w:rFonts w:ascii="Arial" w:eastAsia="Times New Roman" w:hAnsi="Arial" w:cs="Arial"/>
                <w:lang w:val="x-none" w:eastAsia="pl-PL"/>
              </w:rPr>
              <w:t>poprawność opisu sposobu pomiaru wskaźników produktu i rezultatu.</w:t>
            </w:r>
          </w:p>
        </w:tc>
        <w:tc>
          <w:tcPr>
            <w:tcW w:w="2274" w:type="dxa"/>
            <w:gridSpan w:val="2"/>
            <w:tcBorders>
              <w:bottom w:val="nil"/>
            </w:tcBorders>
            <w:vAlign w:val="center"/>
          </w:tcPr>
          <w:p w14:paraId="4AB22522"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Kryterium wyrażone zero-jedynkowo (tak/nie).</w:t>
            </w:r>
          </w:p>
          <w:p w14:paraId="2F47545B"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Niespełnienie kryterium skutkuje negatywną oceną projektu.</w:t>
            </w:r>
          </w:p>
        </w:tc>
        <w:tc>
          <w:tcPr>
            <w:tcW w:w="1695" w:type="dxa"/>
            <w:tcBorders>
              <w:bottom w:val="nil"/>
            </w:tcBorders>
            <w:vAlign w:val="center"/>
          </w:tcPr>
          <w:p w14:paraId="5E7BFA14" w14:textId="77777777" w:rsidR="00736ABD" w:rsidRPr="002677FC" w:rsidRDefault="00736ABD" w:rsidP="006C034D">
            <w:pPr>
              <w:spacing w:after="60" w:line="276" w:lineRule="auto"/>
              <w:rPr>
                <w:rFonts w:ascii="Arial" w:eastAsia="Times New Roman" w:hAnsi="Arial" w:cs="Arial"/>
              </w:rPr>
            </w:pPr>
          </w:p>
        </w:tc>
        <w:tc>
          <w:tcPr>
            <w:tcW w:w="964" w:type="dxa"/>
            <w:tcBorders>
              <w:bottom w:val="nil"/>
            </w:tcBorders>
            <w:vAlign w:val="center"/>
          </w:tcPr>
          <w:p w14:paraId="5535B4FF"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w:t>
            </w:r>
          </w:p>
        </w:tc>
      </w:tr>
      <w:tr w:rsidR="00736ABD" w:rsidRPr="002677FC" w14:paraId="6A001F5C" w14:textId="77777777" w:rsidTr="002868D6">
        <w:tc>
          <w:tcPr>
            <w:tcW w:w="3114" w:type="dxa"/>
            <w:vMerge/>
            <w:vAlign w:val="center"/>
          </w:tcPr>
          <w:p w14:paraId="68BE6DA3"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6C8105E4"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2CCBE973"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W celu potwierdzenia spełnienia kryterium dopuszczalne jest wezwanie Wnioskodawcy do przedstawienia:</w:t>
            </w:r>
          </w:p>
        </w:tc>
        <w:tc>
          <w:tcPr>
            <w:tcW w:w="1695" w:type="dxa"/>
            <w:tcBorders>
              <w:top w:val="nil"/>
              <w:bottom w:val="nil"/>
            </w:tcBorders>
            <w:vAlign w:val="center"/>
          </w:tcPr>
          <w:p w14:paraId="25C7B0BA"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78D3A223" w14:textId="77777777" w:rsidR="00736ABD" w:rsidRPr="002677FC" w:rsidRDefault="00736ABD" w:rsidP="006C034D">
            <w:pPr>
              <w:spacing w:after="60" w:line="276" w:lineRule="auto"/>
              <w:rPr>
                <w:rFonts w:ascii="Arial" w:eastAsia="Times New Roman" w:hAnsi="Arial" w:cs="Arial"/>
              </w:rPr>
            </w:pPr>
          </w:p>
        </w:tc>
      </w:tr>
      <w:tr w:rsidR="00736ABD" w:rsidRPr="002677FC" w14:paraId="718A3762" w14:textId="77777777" w:rsidTr="002868D6">
        <w:tc>
          <w:tcPr>
            <w:tcW w:w="3114" w:type="dxa"/>
            <w:vMerge/>
            <w:vAlign w:val="center"/>
          </w:tcPr>
          <w:p w14:paraId="21BFF5FF"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5C4D0EDA"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133FAB86" w14:textId="67184E0E"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 </w:t>
            </w:r>
            <w:r w:rsidR="00D5579D" w:rsidRPr="002677FC">
              <w:rPr>
                <w:rFonts w:ascii="Arial" w:hAnsi="Arial" w:cs="Arial"/>
              </w:rPr>
              <w:t>wyjaśnień, jak również do uzupełnienia lub poprawy projektu.</w:t>
            </w:r>
          </w:p>
        </w:tc>
        <w:tc>
          <w:tcPr>
            <w:tcW w:w="1695" w:type="dxa"/>
            <w:tcBorders>
              <w:top w:val="nil"/>
              <w:bottom w:val="nil"/>
            </w:tcBorders>
            <w:vAlign w:val="center"/>
          </w:tcPr>
          <w:p w14:paraId="0CA3DD7E"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Rada LGD</w:t>
            </w:r>
          </w:p>
        </w:tc>
        <w:tc>
          <w:tcPr>
            <w:tcW w:w="964" w:type="dxa"/>
            <w:tcBorders>
              <w:top w:val="nil"/>
              <w:bottom w:val="nil"/>
            </w:tcBorders>
            <w:vAlign w:val="center"/>
          </w:tcPr>
          <w:p w14:paraId="0574EBE4" w14:textId="77777777" w:rsidR="00736ABD" w:rsidRPr="002677FC" w:rsidRDefault="00736ABD" w:rsidP="006C034D">
            <w:pPr>
              <w:spacing w:after="60" w:line="276" w:lineRule="auto"/>
              <w:rPr>
                <w:rFonts w:ascii="Arial" w:eastAsia="Times New Roman" w:hAnsi="Arial" w:cs="Arial"/>
              </w:rPr>
            </w:pPr>
          </w:p>
        </w:tc>
      </w:tr>
      <w:tr w:rsidR="00736ABD" w:rsidRPr="002677FC" w14:paraId="46E215D7" w14:textId="77777777" w:rsidTr="002868D6">
        <w:tc>
          <w:tcPr>
            <w:tcW w:w="3114" w:type="dxa"/>
            <w:vMerge w:val="restart"/>
            <w:vAlign w:val="center"/>
          </w:tcPr>
          <w:p w14:paraId="323CF89B" w14:textId="4C960922" w:rsidR="00736ABD" w:rsidRPr="002677FC" w:rsidRDefault="00736ABD" w:rsidP="006C034D">
            <w:pPr>
              <w:pStyle w:val="Akapitzlist"/>
              <w:numPr>
                <w:ilvl w:val="0"/>
                <w:numId w:val="24"/>
              </w:numPr>
              <w:spacing w:after="0"/>
              <w:rPr>
                <w:rFonts w:ascii="Arial" w:hAnsi="Arial" w:cs="Arial"/>
                <w:b/>
              </w:rPr>
            </w:pPr>
            <w:r w:rsidRPr="002677FC">
              <w:rPr>
                <w:rFonts w:ascii="Arial" w:hAnsi="Arial" w:cs="Arial"/>
                <w:b/>
              </w:rPr>
              <w:t>Sposób zarządzania projektem oraz zadania zlecone i rola partnerów</w:t>
            </w:r>
            <w:r w:rsidR="00030ACA" w:rsidRPr="002677FC">
              <w:rPr>
                <w:rFonts w:ascii="Arial" w:hAnsi="Arial" w:cs="Arial"/>
                <w:b/>
              </w:rPr>
              <w:t xml:space="preserve"> </w:t>
            </w:r>
            <w:r w:rsidRPr="002677FC">
              <w:rPr>
                <w:rFonts w:ascii="Arial" w:hAnsi="Arial" w:cs="Arial"/>
                <w:b/>
              </w:rPr>
              <w:t>(jeśli dotyczy)</w:t>
            </w:r>
          </w:p>
          <w:p w14:paraId="681A2720" w14:textId="77777777" w:rsidR="00736ABD" w:rsidRPr="002677FC" w:rsidRDefault="00736ABD" w:rsidP="006C034D">
            <w:pPr>
              <w:spacing w:after="60" w:line="276" w:lineRule="auto"/>
              <w:rPr>
                <w:rFonts w:ascii="Arial" w:hAnsi="Arial" w:cs="Arial"/>
                <w:b/>
                <w:lang w:eastAsia="pl-PL"/>
              </w:rPr>
            </w:pPr>
          </w:p>
        </w:tc>
        <w:tc>
          <w:tcPr>
            <w:tcW w:w="6095" w:type="dxa"/>
            <w:vMerge w:val="restart"/>
            <w:vAlign w:val="center"/>
          </w:tcPr>
          <w:p w14:paraId="4E5BE824" w14:textId="77777777" w:rsidR="00736ABD" w:rsidRPr="002677FC" w:rsidRDefault="00736ABD" w:rsidP="006C034D">
            <w:pPr>
              <w:spacing w:after="60" w:line="276" w:lineRule="auto"/>
              <w:rPr>
                <w:rFonts w:ascii="Arial" w:hAnsi="Arial" w:cs="Arial"/>
              </w:rPr>
            </w:pPr>
            <w:r w:rsidRPr="002677FC">
              <w:rPr>
                <w:rFonts w:ascii="Arial" w:hAnsi="Arial" w:cs="Arial"/>
              </w:rPr>
              <w:t>Ocena prowadzona jest w ramach subkryteriów:</w:t>
            </w:r>
          </w:p>
          <w:p w14:paraId="36E58E09" w14:textId="77777777" w:rsidR="00736ABD" w:rsidRPr="002677FC" w:rsidRDefault="00736ABD" w:rsidP="006C034D">
            <w:pPr>
              <w:numPr>
                <w:ilvl w:val="0"/>
                <w:numId w:val="12"/>
              </w:numPr>
              <w:spacing w:after="60" w:line="276" w:lineRule="auto"/>
              <w:rPr>
                <w:rFonts w:ascii="Arial" w:hAnsi="Arial" w:cs="Arial"/>
                <w:b/>
                <w:lang w:eastAsia="pl-PL"/>
              </w:rPr>
            </w:pPr>
            <w:r w:rsidRPr="002677FC">
              <w:rPr>
                <w:rFonts w:ascii="Arial" w:hAnsi="Arial" w:cs="Arial"/>
                <w:b/>
                <w:lang w:eastAsia="pl-PL"/>
              </w:rPr>
              <w:t>sposób zarządzania projektem:</w:t>
            </w:r>
          </w:p>
          <w:p w14:paraId="1F86CAC2" w14:textId="77777777" w:rsidR="00736ABD" w:rsidRPr="002677FC" w:rsidRDefault="00736ABD" w:rsidP="006C034D">
            <w:pPr>
              <w:spacing w:after="60" w:line="276" w:lineRule="auto"/>
              <w:rPr>
                <w:rFonts w:ascii="Arial" w:hAnsi="Arial" w:cs="Arial"/>
                <w:lang w:eastAsia="pl-PL"/>
              </w:rPr>
            </w:pPr>
            <w:r w:rsidRPr="002677FC">
              <w:rPr>
                <w:rFonts w:ascii="Arial" w:hAnsi="Arial" w:cs="Arial"/>
                <w:lang w:eastAsia="pl-PL"/>
              </w:rPr>
              <w:t>w ramach subkryterium ocenie podlega:</w:t>
            </w:r>
          </w:p>
          <w:p w14:paraId="111D4600" w14:textId="06B59661" w:rsidR="00736ABD" w:rsidRPr="002677FC" w:rsidRDefault="00736ABD" w:rsidP="006C034D">
            <w:pPr>
              <w:pStyle w:val="Akapitzlist"/>
              <w:numPr>
                <w:ilvl w:val="0"/>
                <w:numId w:val="25"/>
              </w:numPr>
              <w:spacing w:after="60"/>
              <w:rPr>
                <w:rFonts w:ascii="Arial" w:hAnsi="Arial" w:cs="Arial"/>
              </w:rPr>
            </w:pPr>
            <w:r w:rsidRPr="002677FC">
              <w:rPr>
                <w:rFonts w:ascii="Arial" w:hAnsi="Arial" w:cs="Arial"/>
              </w:rPr>
              <w:t>poprawność, kompletność i spójność opisu sposobu zarządzania projektem, w tym:</w:t>
            </w:r>
          </w:p>
          <w:p w14:paraId="2B133974" w14:textId="7F56B7DD" w:rsidR="00736ABD" w:rsidRPr="002677FC" w:rsidRDefault="00736ABD" w:rsidP="006C034D">
            <w:pPr>
              <w:numPr>
                <w:ilvl w:val="0"/>
                <w:numId w:val="2"/>
              </w:numPr>
              <w:spacing w:after="60" w:line="276" w:lineRule="auto"/>
              <w:ind w:left="995"/>
              <w:rPr>
                <w:rFonts w:ascii="Arial" w:hAnsi="Arial" w:cs="Arial"/>
                <w:lang w:eastAsia="pl-PL"/>
              </w:rPr>
            </w:pPr>
            <w:r w:rsidRPr="002677FC">
              <w:rPr>
                <w:rFonts w:ascii="Arial" w:hAnsi="Arial" w:cs="Arial"/>
                <w:lang w:eastAsia="pl-PL"/>
              </w:rPr>
              <w:lastRenderedPageBreak/>
              <w:t>podział obowiązków i zakres zadań na poszczególnych stanowiskach,</w:t>
            </w:r>
          </w:p>
          <w:p w14:paraId="1B8FED9C" w14:textId="3CD89511" w:rsidR="00736ABD" w:rsidRPr="002677FC" w:rsidRDefault="00736ABD" w:rsidP="006C034D">
            <w:pPr>
              <w:numPr>
                <w:ilvl w:val="0"/>
                <w:numId w:val="2"/>
              </w:numPr>
              <w:spacing w:after="60" w:line="276" w:lineRule="auto"/>
              <w:ind w:left="995"/>
              <w:rPr>
                <w:rFonts w:ascii="Arial" w:hAnsi="Arial" w:cs="Arial"/>
                <w:lang w:eastAsia="pl-PL"/>
              </w:rPr>
            </w:pPr>
            <w:r w:rsidRPr="002677FC">
              <w:rPr>
                <w:rFonts w:ascii="Arial" w:hAnsi="Arial" w:cs="Arial"/>
                <w:lang w:eastAsia="pl-PL"/>
              </w:rPr>
              <w:t>wymiar zaangażowania personelu,</w:t>
            </w:r>
          </w:p>
          <w:p w14:paraId="7B9B44AC" w14:textId="77777777" w:rsidR="00736ABD" w:rsidRPr="002677FC" w:rsidRDefault="00736ABD" w:rsidP="006C034D">
            <w:pPr>
              <w:numPr>
                <w:ilvl w:val="0"/>
                <w:numId w:val="2"/>
              </w:numPr>
              <w:spacing w:after="60" w:line="276" w:lineRule="auto"/>
              <w:ind w:left="992" w:hanging="357"/>
              <w:rPr>
                <w:rFonts w:ascii="Arial" w:hAnsi="Arial" w:cs="Arial"/>
                <w:lang w:eastAsia="pl-PL"/>
              </w:rPr>
            </w:pPr>
            <w:r w:rsidRPr="002677FC">
              <w:rPr>
                <w:rFonts w:ascii="Arial" w:hAnsi="Arial" w:cs="Arial"/>
                <w:lang w:eastAsia="pl-PL"/>
              </w:rPr>
              <w:t>sposób podejmowania decyzji.</w:t>
            </w:r>
          </w:p>
          <w:p w14:paraId="0EA673DF" w14:textId="77777777" w:rsidR="00736ABD" w:rsidRPr="002677FC" w:rsidRDefault="00736ABD" w:rsidP="006C034D">
            <w:pPr>
              <w:numPr>
                <w:ilvl w:val="0"/>
                <w:numId w:val="12"/>
              </w:numPr>
              <w:spacing w:after="60" w:line="276" w:lineRule="auto"/>
              <w:ind w:left="286" w:hanging="286"/>
              <w:rPr>
                <w:rFonts w:ascii="Arial" w:hAnsi="Arial" w:cs="Arial"/>
                <w:b/>
                <w:lang w:eastAsia="pl-PL"/>
              </w:rPr>
            </w:pPr>
            <w:r w:rsidRPr="002677FC">
              <w:rPr>
                <w:rFonts w:ascii="Arial" w:hAnsi="Arial" w:cs="Arial"/>
                <w:b/>
                <w:lang w:eastAsia="pl-PL"/>
              </w:rPr>
              <w:t>rola partnerów lub innych podmiotów zaangażowanych w realizację projektu (jeśli dotyczy)</w:t>
            </w:r>
          </w:p>
          <w:p w14:paraId="22B7EF61" w14:textId="77777777" w:rsidR="00736ABD" w:rsidRPr="002677FC" w:rsidRDefault="00736ABD" w:rsidP="006C034D">
            <w:pPr>
              <w:spacing w:after="60" w:line="276" w:lineRule="auto"/>
              <w:rPr>
                <w:rFonts w:ascii="Arial" w:hAnsi="Arial" w:cs="Arial"/>
                <w:lang w:eastAsia="pl-PL"/>
              </w:rPr>
            </w:pPr>
            <w:r w:rsidRPr="002677FC">
              <w:rPr>
                <w:rFonts w:ascii="Arial" w:hAnsi="Arial" w:cs="Arial"/>
                <w:lang w:eastAsia="pl-PL"/>
              </w:rPr>
              <w:t>w ramach subkryterium ocenie podlega:</w:t>
            </w:r>
          </w:p>
          <w:p w14:paraId="05672D04" w14:textId="77777777" w:rsidR="00736ABD" w:rsidRPr="002677FC" w:rsidRDefault="00736ABD" w:rsidP="006C034D">
            <w:pPr>
              <w:pStyle w:val="Akapitzlist"/>
              <w:numPr>
                <w:ilvl w:val="0"/>
                <w:numId w:val="25"/>
              </w:numPr>
              <w:spacing w:after="60"/>
              <w:rPr>
                <w:rFonts w:ascii="Arial" w:hAnsi="Arial" w:cs="Arial"/>
              </w:rPr>
            </w:pPr>
            <w:r w:rsidRPr="002677FC">
              <w:rPr>
                <w:rFonts w:ascii="Arial" w:hAnsi="Arial" w:cs="Arial"/>
              </w:rPr>
              <w:t>poprawność opisu oraz uzasadnienie roli partnerów lub innych podmiotów zaangażowanych w realizację projektu, z uwzględnieniem zadań zleconych.</w:t>
            </w:r>
          </w:p>
        </w:tc>
        <w:tc>
          <w:tcPr>
            <w:tcW w:w="2274" w:type="dxa"/>
            <w:gridSpan w:val="2"/>
            <w:tcBorders>
              <w:bottom w:val="nil"/>
            </w:tcBorders>
            <w:vAlign w:val="center"/>
          </w:tcPr>
          <w:p w14:paraId="62369E96"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Kryterium wyrażone zero-jedynkowo (tak/nie).</w:t>
            </w:r>
          </w:p>
          <w:p w14:paraId="646EB9CE"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Niespełnienie kryterium skutkuje negatywną oceną projektu.</w:t>
            </w:r>
          </w:p>
        </w:tc>
        <w:tc>
          <w:tcPr>
            <w:tcW w:w="1695" w:type="dxa"/>
            <w:tcBorders>
              <w:bottom w:val="nil"/>
            </w:tcBorders>
            <w:vAlign w:val="center"/>
          </w:tcPr>
          <w:p w14:paraId="06DB0176" w14:textId="77777777" w:rsidR="00736ABD" w:rsidRPr="002677FC" w:rsidRDefault="00736ABD" w:rsidP="006C034D">
            <w:pPr>
              <w:spacing w:after="60" w:line="276" w:lineRule="auto"/>
              <w:rPr>
                <w:rFonts w:ascii="Arial" w:eastAsia="Times New Roman" w:hAnsi="Arial" w:cs="Arial"/>
              </w:rPr>
            </w:pPr>
          </w:p>
        </w:tc>
        <w:tc>
          <w:tcPr>
            <w:tcW w:w="964" w:type="dxa"/>
            <w:tcBorders>
              <w:bottom w:val="nil"/>
            </w:tcBorders>
            <w:vAlign w:val="center"/>
          </w:tcPr>
          <w:p w14:paraId="1AD3B561"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w:t>
            </w:r>
          </w:p>
        </w:tc>
      </w:tr>
      <w:tr w:rsidR="00736ABD" w:rsidRPr="002677FC" w14:paraId="2A3630DA" w14:textId="77777777" w:rsidTr="002868D6">
        <w:tc>
          <w:tcPr>
            <w:tcW w:w="3114" w:type="dxa"/>
            <w:vMerge/>
            <w:vAlign w:val="center"/>
          </w:tcPr>
          <w:p w14:paraId="6A6CBD82" w14:textId="77777777" w:rsidR="00736ABD" w:rsidRPr="002677FC" w:rsidRDefault="00736ABD" w:rsidP="006C034D">
            <w:pPr>
              <w:spacing w:after="60" w:line="276" w:lineRule="auto"/>
              <w:rPr>
                <w:rFonts w:ascii="Arial" w:hAnsi="Arial" w:cs="Arial"/>
                <w:b/>
                <w:lang w:eastAsia="pl-PL"/>
              </w:rPr>
            </w:pPr>
          </w:p>
        </w:tc>
        <w:tc>
          <w:tcPr>
            <w:tcW w:w="6095" w:type="dxa"/>
            <w:vMerge/>
            <w:vAlign w:val="center"/>
          </w:tcPr>
          <w:p w14:paraId="68AF0D59" w14:textId="77777777" w:rsidR="00736ABD" w:rsidRPr="002677FC" w:rsidRDefault="00736ABD" w:rsidP="006C034D">
            <w:pPr>
              <w:spacing w:after="60" w:line="276" w:lineRule="auto"/>
              <w:rPr>
                <w:rFonts w:ascii="Arial" w:hAnsi="Arial" w:cs="Arial"/>
              </w:rPr>
            </w:pPr>
          </w:p>
        </w:tc>
        <w:tc>
          <w:tcPr>
            <w:tcW w:w="2274" w:type="dxa"/>
            <w:gridSpan w:val="2"/>
            <w:tcBorders>
              <w:top w:val="nil"/>
              <w:bottom w:val="nil"/>
            </w:tcBorders>
            <w:vAlign w:val="center"/>
          </w:tcPr>
          <w:p w14:paraId="1EA00978"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W celu potwierdzenia spełnienia kryterium dopuszczalne jest wezwanie Wnioskodawcy do przedstawienia:</w:t>
            </w:r>
          </w:p>
        </w:tc>
        <w:tc>
          <w:tcPr>
            <w:tcW w:w="1695" w:type="dxa"/>
            <w:tcBorders>
              <w:top w:val="nil"/>
              <w:bottom w:val="nil"/>
            </w:tcBorders>
            <w:vAlign w:val="center"/>
          </w:tcPr>
          <w:p w14:paraId="7C97F6EA"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6CE8634B" w14:textId="77777777" w:rsidR="00736ABD" w:rsidRPr="002677FC" w:rsidRDefault="00736ABD" w:rsidP="006C034D">
            <w:pPr>
              <w:spacing w:after="60" w:line="276" w:lineRule="auto"/>
              <w:rPr>
                <w:rFonts w:ascii="Arial" w:eastAsia="Times New Roman" w:hAnsi="Arial" w:cs="Arial"/>
              </w:rPr>
            </w:pPr>
          </w:p>
        </w:tc>
      </w:tr>
      <w:tr w:rsidR="00736ABD" w:rsidRPr="002677FC" w14:paraId="749B331D" w14:textId="77777777" w:rsidTr="002868D6">
        <w:tc>
          <w:tcPr>
            <w:tcW w:w="3114" w:type="dxa"/>
            <w:vMerge/>
            <w:vAlign w:val="center"/>
          </w:tcPr>
          <w:p w14:paraId="7BFCF7BA" w14:textId="77777777" w:rsidR="00736ABD" w:rsidRPr="002677FC" w:rsidRDefault="00736ABD" w:rsidP="006C034D">
            <w:pPr>
              <w:spacing w:after="60" w:line="276" w:lineRule="auto"/>
              <w:rPr>
                <w:rFonts w:ascii="Arial" w:hAnsi="Arial" w:cs="Arial"/>
                <w:b/>
                <w:lang w:eastAsia="pl-PL"/>
              </w:rPr>
            </w:pPr>
          </w:p>
        </w:tc>
        <w:tc>
          <w:tcPr>
            <w:tcW w:w="6095" w:type="dxa"/>
            <w:vMerge/>
            <w:vAlign w:val="center"/>
          </w:tcPr>
          <w:p w14:paraId="32B8A749" w14:textId="77777777" w:rsidR="00736ABD" w:rsidRPr="002677FC" w:rsidRDefault="00736ABD" w:rsidP="006C034D">
            <w:pPr>
              <w:spacing w:after="60" w:line="276" w:lineRule="auto"/>
              <w:rPr>
                <w:rFonts w:ascii="Arial" w:hAnsi="Arial" w:cs="Arial"/>
              </w:rPr>
            </w:pPr>
          </w:p>
        </w:tc>
        <w:tc>
          <w:tcPr>
            <w:tcW w:w="2274" w:type="dxa"/>
            <w:gridSpan w:val="2"/>
            <w:tcBorders>
              <w:top w:val="nil"/>
              <w:bottom w:val="nil"/>
            </w:tcBorders>
            <w:vAlign w:val="center"/>
          </w:tcPr>
          <w:p w14:paraId="70F67A27" w14:textId="6B4992D5"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 </w:t>
            </w:r>
            <w:r w:rsidR="00D5579D" w:rsidRPr="002677FC">
              <w:rPr>
                <w:rFonts w:ascii="Arial" w:hAnsi="Arial" w:cs="Arial"/>
              </w:rPr>
              <w:t>wyjaśnień, jak również do uzupełnienia lub poprawy projektu.</w:t>
            </w:r>
          </w:p>
        </w:tc>
        <w:tc>
          <w:tcPr>
            <w:tcW w:w="1695" w:type="dxa"/>
            <w:tcBorders>
              <w:top w:val="nil"/>
              <w:bottom w:val="nil"/>
            </w:tcBorders>
            <w:vAlign w:val="center"/>
          </w:tcPr>
          <w:p w14:paraId="3AB913D1"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Rada LGD</w:t>
            </w:r>
          </w:p>
        </w:tc>
        <w:tc>
          <w:tcPr>
            <w:tcW w:w="964" w:type="dxa"/>
            <w:tcBorders>
              <w:top w:val="nil"/>
              <w:bottom w:val="nil"/>
            </w:tcBorders>
            <w:vAlign w:val="center"/>
          </w:tcPr>
          <w:p w14:paraId="693A1742" w14:textId="77777777" w:rsidR="00736ABD" w:rsidRPr="002677FC" w:rsidRDefault="00736ABD" w:rsidP="006C034D">
            <w:pPr>
              <w:spacing w:after="60" w:line="276" w:lineRule="auto"/>
              <w:rPr>
                <w:rFonts w:ascii="Arial" w:eastAsia="Times New Roman" w:hAnsi="Arial" w:cs="Arial"/>
              </w:rPr>
            </w:pPr>
          </w:p>
        </w:tc>
      </w:tr>
      <w:tr w:rsidR="00736ABD" w:rsidRPr="002677FC" w14:paraId="13864190" w14:textId="77777777" w:rsidTr="002868D6">
        <w:tc>
          <w:tcPr>
            <w:tcW w:w="3114" w:type="dxa"/>
            <w:vMerge w:val="restart"/>
            <w:vAlign w:val="center"/>
          </w:tcPr>
          <w:p w14:paraId="15F6B7CF" w14:textId="7E7FB9BC" w:rsidR="00736ABD" w:rsidRPr="002677FC" w:rsidRDefault="00736ABD" w:rsidP="006C034D">
            <w:pPr>
              <w:pStyle w:val="Akapitzlist"/>
              <w:numPr>
                <w:ilvl w:val="0"/>
                <w:numId w:val="24"/>
              </w:numPr>
              <w:spacing w:after="60"/>
              <w:rPr>
                <w:rFonts w:ascii="Arial" w:hAnsi="Arial" w:cs="Arial"/>
                <w:b/>
              </w:rPr>
            </w:pPr>
            <w:r w:rsidRPr="002677FC">
              <w:rPr>
                <w:rFonts w:ascii="Arial" w:hAnsi="Arial" w:cs="Arial"/>
                <w:b/>
              </w:rPr>
              <w:t>Poprawność montażu finansowego projektu i sporządzenia tabel finansowych</w:t>
            </w:r>
          </w:p>
          <w:p w14:paraId="34F63912" w14:textId="77777777" w:rsidR="00736ABD" w:rsidRPr="002677FC" w:rsidRDefault="00736ABD" w:rsidP="006C034D">
            <w:pPr>
              <w:spacing w:after="60" w:line="276" w:lineRule="auto"/>
              <w:rPr>
                <w:rFonts w:ascii="Arial" w:eastAsia="Times New Roman" w:hAnsi="Arial" w:cs="Arial"/>
                <w:b/>
              </w:rPr>
            </w:pPr>
          </w:p>
        </w:tc>
        <w:tc>
          <w:tcPr>
            <w:tcW w:w="6095" w:type="dxa"/>
            <w:vMerge w:val="restart"/>
            <w:vAlign w:val="center"/>
          </w:tcPr>
          <w:p w14:paraId="64F83C35" w14:textId="3121FF9E" w:rsidR="00736ABD" w:rsidRPr="002677FC" w:rsidRDefault="00736ABD" w:rsidP="006C034D">
            <w:pPr>
              <w:spacing w:after="60" w:line="276" w:lineRule="auto"/>
              <w:rPr>
                <w:rFonts w:ascii="Arial" w:eastAsia="Times New Roman" w:hAnsi="Arial" w:cs="Arial"/>
                <w:lang w:eastAsia="pl-PL"/>
              </w:rPr>
            </w:pPr>
            <w:r w:rsidRPr="002677FC">
              <w:rPr>
                <w:rFonts w:ascii="Arial" w:eastAsia="Times New Roman" w:hAnsi="Arial" w:cs="Arial"/>
                <w:lang w:eastAsia="pl-PL"/>
              </w:rPr>
              <w:t>W ramach kryterium ocenie podlega zgodność z limitami oraz zasadami określonymi w Wytycznych ministra właściwego ds. rozwoju regionalnego tj. dotyczących kwalifikowalności wydatków na lata 2021-2027</w:t>
            </w:r>
            <w:r w:rsidRPr="002677FC">
              <w:rPr>
                <w:rFonts w:ascii="Arial" w:hAnsi="Arial" w:cs="Arial"/>
              </w:rPr>
              <w:t xml:space="preserve"> w wersji aktualnej na dzień ogłaszania naboru, SzOP w wersji aktualnej na dzień </w:t>
            </w:r>
            <w:r w:rsidR="00060360" w:rsidRPr="002677FC">
              <w:rPr>
                <w:rFonts w:ascii="Arial" w:hAnsi="Arial" w:cs="Arial"/>
              </w:rPr>
              <w:t>ogłaszania</w:t>
            </w:r>
            <w:r w:rsidRPr="002677FC">
              <w:rPr>
                <w:rFonts w:ascii="Arial" w:hAnsi="Arial" w:cs="Arial"/>
              </w:rPr>
              <w:t xml:space="preserve"> naboru</w:t>
            </w:r>
            <w:r w:rsidRPr="002677FC">
              <w:rPr>
                <w:rFonts w:ascii="Arial" w:eastAsia="Times New Roman" w:hAnsi="Arial" w:cs="Arial"/>
                <w:i/>
                <w:lang w:eastAsia="pl-PL"/>
              </w:rPr>
              <w:t xml:space="preserve"> </w:t>
            </w:r>
            <w:r w:rsidRPr="002677FC">
              <w:rPr>
                <w:rFonts w:ascii="Arial" w:eastAsia="Times New Roman" w:hAnsi="Arial" w:cs="Arial"/>
                <w:lang w:eastAsia="pl-PL"/>
              </w:rPr>
              <w:t>i Regulaminie naboru wniosków, w tym w szczególności w zakresie:</w:t>
            </w:r>
          </w:p>
          <w:p w14:paraId="222AA0D6" w14:textId="77777777" w:rsidR="00736ABD" w:rsidRPr="002677FC" w:rsidRDefault="00736ABD" w:rsidP="006C034D">
            <w:pPr>
              <w:numPr>
                <w:ilvl w:val="0"/>
                <w:numId w:val="13"/>
              </w:numPr>
              <w:spacing w:after="60" w:line="276" w:lineRule="auto"/>
              <w:ind w:left="460" w:hanging="422"/>
              <w:rPr>
                <w:rFonts w:ascii="Arial" w:eastAsia="Times New Roman" w:hAnsi="Arial" w:cs="Arial"/>
                <w:lang w:eastAsia="pl-PL"/>
              </w:rPr>
            </w:pPr>
            <w:r w:rsidRPr="002677FC">
              <w:rPr>
                <w:rFonts w:ascii="Arial" w:eastAsia="Times New Roman" w:hAnsi="Arial" w:cs="Arial"/>
                <w:lang w:eastAsia="pl-PL"/>
              </w:rPr>
              <w:t>poprawności określenia źródeł finansowania projektu, w tym maksymalnego procentu poziomu wsparcia UE wydatków kwalifikowanych oraz poziomu wkładu własnego (jeśli dotyczy),</w:t>
            </w:r>
          </w:p>
          <w:p w14:paraId="5868F494" w14:textId="77777777" w:rsidR="00736ABD" w:rsidRPr="002677FC" w:rsidRDefault="00736ABD" w:rsidP="006C034D">
            <w:pPr>
              <w:numPr>
                <w:ilvl w:val="0"/>
                <w:numId w:val="13"/>
              </w:numPr>
              <w:spacing w:after="60" w:line="276" w:lineRule="auto"/>
              <w:ind w:left="463" w:hanging="425"/>
              <w:rPr>
                <w:rFonts w:ascii="Arial" w:eastAsia="Times New Roman" w:hAnsi="Arial" w:cs="Arial"/>
                <w:lang w:eastAsia="pl-PL"/>
              </w:rPr>
            </w:pPr>
            <w:r w:rsidRPr="002677FC">
              <w:rPr>
                <w:rFonts w:ascii="Arial" w:eastAsia="Times New Roman" w:hAnsi="Arial" w:cs="Arial"/>
                <w:lang w:eastAsia="pl-PL"/>
              </w:rPr>
              <w:t>całkowitej wartości projektu (jeśli dotyczy),</w:t>
            </w:r>
          </w:p>
          <w:p w14:paraId="4D7BAC81" w14:textId="5BDB89B6" w:rsidR="00736ABD" w:rsidRPr="002677FC" w:rsidRDefault="00736ABD" w:rsidP="006C034D">
            <w:pPr>
              <w:numPr>
                <w:ilvl w:val="0"/>
                <w:numId w:val="13"/>
              </w:numPr>
              <w:spacing w:after="60" w:line="276" w:lineRule="auto"/>
              <w:ind w:left="463" w:hanging="425"/>
              <w:rPr>
                <w:rFonts w:ascii="Arial" w:eastAsia="Times New Roman" w:hAnsi="Arial" w:cs="Arial"/>
                <w:lang w:eastAsia="pl-PL"/>
              </w:rPr>
            </w:pPr>
            <w:r w:rsidRPr="002677FC">
              <w:rPr>
                <w:rFonts w:ascii="Arial" w:eastAsia="Times New Roman" w:hAnsi="Arial" w:cs="Arial"/>
                <w:lang w:eastAsia="pl-PL"/>
              </w:rPr>
              <w:t>minimalnej i maksymalnej wartości wydatków kwalifikowalnych projektu (jeśli dotyczy),</w:t>
            </w:r>
          </w:p>
          <w:p w14:paraId="3491AF43" w14:textId="77777777" w:rsidR="00736ABD" w:rsidRPr="002677FC" w:rsidRDefault="00736ABD" w:rsidP="006C034D">
            <w:pPr>
              <w:numPr>
                <w:ilvl w:val="0"/>
                <w:numId w:val="13"/>
              </w:numPr>
              <w:spacing w:after="60" w:line="276" w:lineRule="auto"/>
              <w:ind w:left="463" w:hanging="425"/>
              <w:rPr>
                <w:rFonts w:ascii="Arial" w:eastAsia="Times New Roman" w:hAnsi="Arial" w:cs="Arial"/>
                <w:lang w:eastAsia="pl-PL"/>
              </w:rPr>
            </w:pPr>
            <w:r w:rsidRPr="002677FC">
              <w:rPr>
                <w:rFonts w:ascii="Arial" w:eastAsia="Times New Roman" w:hAnsi="Arial" w:cs="Arial"/>
                <w:lang w:eastAsia="pl-PL"/>
              </w:rPr>
              <w:t>kosztów pośrednich (jeśli dotyczy),</w:t>
            </w:r>
          </w:p>
          <w:p w14:paraId="53FD700F" w14:textId="77777777" w:rsidR="00736ABD" w:rsidRPr="002677FC" w:rsidRDefault="00736ABD" w:rsidP="006C034D">
            <w:pPr>
              <w:numPr>
                <w:ilvl w:val="0"/>
                <w:numId w:val="13"/>
              </w:numPr>
              <w:spacing w:after="60" w:line="276" w:lineRule="auto"/>
              <w:ind w:left="463" w:hanging="425"/>
              <w:rPr>
                <w:rFonts w:ascii="Arial" w:eastAsia="Times New Roman" w:hAnsi="Arial" w:cs="Arial"/>
                <w:lang w:eastAsia="pl-PL"/>
              </w:rPr>
            </w:pPr>
            <w:r w:rsidRPr="002677FC">
              <w:rPr>
                <w:rFonts w:ascii="Arial" w:eastAsia="Times New Roman" w:hAnsi="Arial" w:cs="Arial"/>
                <w:lang w:eastAsia="pl-PL"/>
              </w:rPr>
              <w:lastRenderedPageBreak/>
              <w:t>prawidłowości stosowania uproszczonych metod rozliczania wydatków (jeśli dotyczy),</w:t>
            </w:r>
          </w:p>
          <w:p w14:paraId="3CC0DDAB" w14:textId="77777777" w:rsidR="00736ABD" w:rsidRPr="002677FC" w:rsidRDefault="00736ABD" w:rsidP="006C034D">
            <w:pPr>
              <w:numPr>
                <w:ilvl w:val="0"/>
                <w:numId w:val="13"/>
              </w:numPr>
              <w:spacing w:after="60" w:line="276" w:lineRule="auto"/>
              <w:ind w:left="463" w:hanging="425"/>
              <w:rPr>
                <w:rFonts w:ascii="Arial" w:eastAsia="Times New Roman" w:hAnsi="Arial" w:cs="Arial"/>
                <w:lang w:eastAsia="pl-PL"/>
              </w:rPr>
            </w:pPr>
            <w:r w:rsidRPr="002677FC">
              <w:rPr>
                <w:rFonts w:ascii="Arial" w:eastAsia="Times New Roman" w:hAnsi="Arial" w:cs="Arial"/>
                <w:lang w:eastAsia="pl-PL"/>
              </w:rPr>
              <w:t>finansowania krzyżowego (jeśli dotyczy),</w:t>
            </w:r>
          </w:p>
          <w:p w14:paraId="28D4BC3D" w14:textId="77777777" w:rsidR="00736ABD" w:rsidRPr="002677FC" w:rsidRDefault="00736ABD" w:rsidP="006C034D">
            <w:pPr>
              <w:numPr>
                <w:ilvl w:val="0"/>
                <w:numId w:val="13"/>
              </w:numPr>
              <w:spacing w:after="60" w:line="276" w:lineRule="auto"/>
              <w:ind w:left="463" w:hanging="425"/>
              <w:rPr>
                <w:rFonts w:ascii="Arial" w:eastAsia="Times New Roman" w:hAnsi="Arial" w:cs="Arial"/>
                <w:lang w:eastAsia="pl-PL"/>
              </w:rPr>
            </w:pPr>
            <w:r w:rsidRPr="002677FC">
              <w:rPr>
                <w:rFonts w:ascii="Arial" w:eastAsia="Times New Roman" w:hAnsi="Arial" w:cs="Arial"/>
                <w:lang w:eastAsia="pl-PL"/>
              </w:rPr>
              <w:t>prawidłowości sporządzenia tabel finansowych.</w:t>
            </w:r>
          </w:p>
        </w:tc>
        <w:tc>
          <w:tcPr>
            <w:tcW w:w="2274" w:type="dxa"/>
            <w:gridSpan w:val="2"/>
            <w:tcBorders>
              <w:bottom w:val="nil"/>
            </w:tcBorders>
            <w:vAlign w:val="center"/>
          </w:tcPr>
          <w:p w14:paraId="04463134"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Kryterium wyrażone zero-jedynkowo (tak/nie).</w:t>
            </w:r>
          </w:p>
          <w:p w14:paraId="13DA3E7B"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Niespełnienie kryterium skutkuje negatywną oceną projektu.</w:t>
            </w:r>
          </w:p>
        </w:tc>
        <w:tc>
          <w:tcPr>
            <w:tcW w:w="1695" w:type="dxa"/>
            <w:tcBorders>
              <w:bottom w:val="nil"/>
            </w:tcBorders>
            <w:vAlign w:val="center"/>
          </w:tcPr>
          <w:p w14:paraId="369BBD11" w14:textId="77777777" w:rsidR="00736ABD" w:rsidRPr="002677FC" w:rsidRDefault="00736ABD" w:rsidP="006C034D">
            <w:pPr>
              <w:spacing w:after="60" w:line="276" w:lineRule="auto"/>
              <w:rPr>
                <w:rFonts w:ascii="Arial" w:eastAsia="Times New Roman" w:hAnsi="Arial" w:cs="Arial"/>
              </w:rPr>
            </w:pPr>
          </w:p>
        </w:tc>
        <w:tc>
          <w:tcPr>
            <w:tcW w:w="964" w:type="dxa"/>
            <w:tcBorders>
              <w:bottom w:val="nil"/>
            </w:tcBorders>
            <w:vAlign w:val="center"/>
          </w:tcPr>
          <w:p w14:paraId="0FB0FA7D"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w:t>
            </w:r>
          </w:p>
        </w:tc>
      </w:tr>
      <w:tr w:rsidR="00736ABD" w:rsidRPr="002677FC" w14:paraId="18095C05" w14:textId="77777777" w:rsidTr="002868D6">
        <w:tc>
          <w:tcPr>
            <w:tcW w:w="3114" w:type="dxa"/>
            <w:vMerge/>
            <w:vAlign w:val="center"/>
          </w:tcPr>
          <w:p w14:paraId="208DF4FA"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00FBCF20" w14:textId="77777777" w:rsidR="00736ABD" w:rsidRPr="002677FC" w:rsidRDefault="00736ABD" w:rsidP="006C034D">
            <w:pPr>
              <w:spacing w:after="60" w:line="276" w:lineRule="auto"/>
              <w:rPr>
                <w:rFonts w:ascii="Arial" w:eastAsia="Times New Roman" w:hAnsi="Arial" w:cs="Arial"/>
                <w:lang w:eastAsia="pl-PL"/>
              </w:rPr>
            </w:pPr>
          </w:p>
        </w:tc>
        <w:tc>
          <w:tcPr>
            <w:tcW w:w="2274" w:type="dxa"/>
            <w:gridSpan w:val="2"/>
            <w:tcBorders>
              <w:top w:val="nil"/>
              <w:bottom w:val="nil"/>
            </w:tcBorders>
            <w:vAlign w:val="center"/>
          </w:tcPr>
          <w:p w14:paraId="5745A9DC"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W celu potwierdzenia spełnienia kryterium dopuszczalne jest wezwanie Wnioskodawcy do przedstawienia:</w:t>
            </w:r>
          </w:p>
        </w:tc>
        <w:tc>
          <w:tcPr>
            <w:tcW w:w="1695" w:type="dxa"/>
            <w:tcBorders>
              <w:top w:val="nil"/>
              <w:bottom w:val="nil"/>
            </w:tcBorders>
            <w:vAlign w:val="center"/>
          </w:tcPr>
          <w:p w14:paraId="26922F59"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512F20C7" w14:textId="77777777" w:rsidR="00736ABD" w:rsidRPr="002677FC" w:rsidRDefault="00736ABD" w:rsidP="006C034D">
            <w:pPr>
              <w:spacing w:after="60" w:line="276" w:lineRule="auto"/>
              <w:rPr>
                <w:rFonts w:ascii="Arial" w:eastAsia="Times New Roman" w:hAnsi="Arial" w:cs="Arial"/>
              </w:rPr>
            </w:pPr>
          </w:p>
        </w:tc>
      </w:tr>
      <w:tr w:rsidR="00736ABD" w:rsidRPr="002677FC" w14:paraId="25703850" w14:textId="77777777" w:rsidTr="002868D6">
        <w:trPr>
          <w:trHeight w:val="381"/>
        </w:trPr>
        <w:tc>
          <w:tcPr>
            <w:tcW w:w="3114" w:type="dxa"/>
            <w:vMerge/>
            <w:vAlign w:val="center"/>
          </w:tcPr>
          <w:p w14:paraId="3A1BEA9B"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5C041E63" w14:textId="77777777" w:rsidR="00736ABD" w:rsidRPr="002677FC" w:rsidRDefault="00736ABD" w:rsidP="006C034D">
            <w:pPr>
              <w:spacing w:after="60" w:line="276" w:lineRule="auto"/>
              <w:rPr>
                <w:rFonts w:ascii="Arial" w:eastAsia="Times New Roman" w:hAnsi="Arial" w:cs="Arial"/>
                <w:lang w:eastAsia="pl-PL"/>
              </w:rPr>
            </w:pPr>
          </w:p>
        </w:tc>
        <w:tc>
          <w:tcPr>
            <w:tcW w:w="2274" w:type="dxa"/>
            <w:gridSpan w:val="2"/>
            <w:tcBorders>
              <w:top w:val="nil"/>
              <w:bottom w:val="nil"/>
            </w:tcBorders>
            <w:vAlign w:val="center"/>
          </w:tcPr>
          <w:p w14:paraId="250EB341" w14:textId="0C63C3C1" w:rsidR="00736ABD" w:rsidRPr="002677FC" w:rsidRDefault="00736ABD" w:rsidP="006C034D">
            <w:pPr>
              <w:spacing w:after="60" w:line="276" w:lineRule="auto"/>
              <w:rPr>
                <w:rFonts w:ascii="Arial" w:hAnsi="Arial" w:cs="Arial"/>
              </w:rPr>
            </w:pPr>
            <w:r w:rsidRPr="002677FC">
              <w:rPr>
                <w:rFonts w:ascii="Arial" w:hAnsi="Arial" w:cs="Arial"/>
              </w:rPr>
              <w:t xml:space="preserve">- </w:t>
            </w:r>
            <w:r w:rsidR="00D5579D" w:rsidRPr="002677FC">
              <w:rPr>
                <w:rFonts w:ascii="Arial" w:hAnsi="Arial" w:cs="Arial"/>
              </w:rPr>
              <w:t xml:space="preserve">wyjaśnień, jak również do </w:t>
            </w:r>
            <w:r w:rsidR="00D5579D" w:rsidRPr="002677FC">
              <w:rPr>
                <w:rFonts w:ascii="Arial" w:hAnsi="Arial" w:cs="Arial"/>
              </w:rPr>
              <w:lastRenderedPageBreak/>
              <w:t>uzupełnienia lub poprawy projektu.</w:t>
            </w:r>
          </w:p>
        </w:tc>
        <w:tc>
          <w:tcPr>
            <w:tcW w:w="1695" w:type="dxa"/>
            <w:tcBorders>
              <w:top w:val="nil"/>
              <w:bottom w:val="nil"/>
            </w:tcBorders>
            <w:vAlign w:val="center"/>
          </w:tcPr>
          <w:p w14:paraId="3FFF7EAF"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Rada LGD</w:t>
            </w:r>
          </w:p>
        </w:tc>
        <w:tc>
          <w:tcPr>
            <w:tcW w:w="964" w:type="dxa"/>
            <w:tcBorders>
              <w:top w:val="nil"/>
              <w:bottom w:val="nil"/>
            </w:tcBorders>
            <w:vAlign w:val="center"/>
          </w:tcPr>
          <w:p w14:paraId="47ABD0A6" w14:textId="77777777" w:rsidR="00736ABD" w:rsidRPr="002677FC" w:rsidRDefault="00736ABD" w:rsidP="006C034D">
            <w:pPr>
              <w:spacing w:after="60" w:line="276" w:lineRule="auto"/>
              <w:rPr>
                <w:rFonts w:ascii="Arial" w:eastAsia="Times New Roman" w:hAnsi="Arial" w:cs="Arial"/>
              </w:rPr>
            </w:pPr>
          </w:p>
        </w:tc>
      </w:tr>
      <w:tr w:rsidR="00736ABD" w:rsidRPr="002677FC" w14:paraId="388028A3" w14:textId="77777777" w:rsidTr="002868D6">
        <w:tc>
          <w:tcPr>
            <w:tcW w:w="3114" w:type="dxa"/>
            <w:vMerge w:val="restart"/>
            <w:vAlign w:val="center"/>
          </w:tcPr>
          <w:p w14:paraId="589A63C1" w14:textId="1F744934" w:rsidR="00736ABD" w:rsidRPr="002677FC" w:rsidRDefault="00736ABD" w:rsidP="006C034D">
            <w:pPr>
              <w:pStyle w:val="Akapitzlist"/>
              <w:numPr>
                <w:ilvl w:val="0"/>
                <w:numId w:val="24"/>
              </w:numPr>
              <w:spacing w:after="60"/>
              <w:rPr>
                <w:rFonts w:ascii="Arial" w:hAnsi="Arial" w:cs="Arial"/>
                <w:b/>
              </w:rPr>
            </w:pPr>
            <w:r w:rsidRPr="002677FC">
              <w:rPr>
                <w:rFonts w:ascii="Arial" w:hAnsi="Arial" w:cs="Arial"/>
                <w:b/>
              </w:rPr>
              <w:t>Zgodność z zasadami pomocy publicznej / pomocy de minimis</w:t>
            </w:r>
          </w:p>
          <w:p w14:paraId="35F1B78F" w14:textId="77777777" w:rsidR="00736ABD" w:rsidRPr="002677FC" w:rsidRDefault="00736ABD" w:rsidP="006C034D">
            <w:pPr>
              <w:spacing w:after="60" w:line="276" w:lineRule="auto"/>
              <w:rPr>
                <w:rFonts w:ascii="Arial" w:eastAsia="Times New Roman" w:hAnsi="Arial" w:cs="Arial"/>
                <w:b/>
              </w:rPr>
            </w:pPr>
          </w:p>
        </w:tc>
        <w:tc>
          <w:tcPr>
            <w:tcW w:w="6095" w:type="dxa"/>
            <w:vMerge w:val="restart"/>
            <w:vAlign w:val="center"/>
          </w:tcPr>
          <w:p w14:paraId="151BB7A0" w14:textId="77777777" w:rsidR="00736ABD" w:rsidRPr="002677FC" w:rsidRDefault="00736ABD" w:rsidP="006C034D">
            <w:pPr>
              <w:autoSpaceDE w:val="0"/>
              <w:autoSpaceDN w:val="0"/>
              <w:adjustRightInd w:val="0"/>
              <w:spacing w:after="60" w:line="276" w:lineRule="auto"/>
              <w:rPr>
                <w:rFonts w:ascii="Arial" w:eastAsia="Times New Roman" w:hAnsi="Arial" w:cs="Arial"/>
                <w:lang w:eastAsia="pl-PL"/>
              </w:rPr>
            </w:pPr>
            <w:r w:rsidRPr="002677FC">
              <w:rPr>
                <w:rFonts w:ascii="Arial" w:eastAsia="Times New Roman" w:hAnsi="Arial" w:cs="Arial"/>
                <w:lang w:eastAsia="pl-PL"/>
              </w:rPr>
              <w:t>W ramach kryterium projekt podlega ocenie pod kątem występowania pomocy publicznej / pomocy de minimis na gruncie obowiązujących przepisów. W ramach kryterium ocenie podlega:</w:t>
            </w:r>
          </w:p>
          <w:p w14:paraId="63604453" w14:textId="369C6EA0" w:rsidR="00736ABD" w:rsidRPr="002677FC" w:rsidRDefault="00736ABD" w:rsidP="006C034D">
            <w:pPr>
              <w:numPr>
                <w:ilvl w:val="0"/>
                <w:numId w:val="14"/>
              </w:numPr>
              <w:autoSpaceDE w:val="0"/>
              <w:autoSpaceDN w:val="0"/>
              <w:adjustRightInd w:val="0"/>
              <w:spacing w:after="60" w:line="276" w:lineRule="auto"/>
              <w:rPr>
                <w:rFonts w:ascii="Arial" w:eastAsia="Times New Roman" w:hAnsi="Arial" w:cs="Arial"/>
                <w:lang w:eastAsia="pl-PL"/>
              </w:rPr>
            </w:pPr>
            <w:r w:rsidRPr="002677FC">
              <w:rPr>
                <w:rFonts w:ascii="Arial" w:eastAsia="Times New Roman" w:hAnsi="Arial" w:cs="Arial"/>
                <w:lang w:eastAsia="pl-PL"/>
              </w:rPr>
              <w:t xml:space="preserve">czy </w:t>
            </w:r>
            <w:r w:rsidR="00B0534E">
              <w:rPr>
                <w:rFonts w:ascii="Arial" w:eastAsia="Times New Roman" w:hAnsi="Arial" w:cs="Arial"/>
                <w:lang w:eastAsia="pl-PL"/>
              </w:rPr>
              <w:t xml:space="preserve">wnioskodawca prawidłowo określił występowanie </w:t>
            </w:r>
            <w:r w:rsidRPr="002677FC">
              <w:rPr>
                <w:rFonts w:ascii="Arial" w:eastAsia="Times New Roman" w:hAnsi="Arial" w:cs="Arial"/>
                <w:lang w:eastAsia="pl-PL"/>
              </w:rPr>
              <w:t>w projekcie pomoc</w:t>
            </w:r>
            <w:r w:rsidR="00B0534E">
              <w:rPr>
                <w:rFonts w:ascii="Arial" w:eastAsia="Times New Roman" w:hAnsi="Arial" w:cs="Arial"/>
                <w:lang w:eastAsia="pl-PL"/>
              </w:rPr>
              <w:t>y</w:t>
            </w:r>
            <w:r w:rsidRPr="002677FC">
              <w:rPr>
                <w:rFonts w:ascii="Arial" w:eastAsia="Times New Roman" w:hAnsi="Arial" w:cs="Arial"/>
                <w:lang w:eastAsia="pl-PL"/>
              </w:rPr>
              <w:t xml:space="preserve"> publiczn</w:t>
            </w:r>
            <w:r w:rsidR="00B0534E">
              <w:rPr>
                <w:rFonts w:ascii="Arial" w:eastAsia="Times New Roman" w:hAnsi="Arial" w:cs="Arial"/>
                <w:lang w:eastAsia="pl-PL"/>
              </w:rPr>
              <w:t>ej</w:t>
            </w:r>
            <w:r w:rsidRPr="002677FC">
              <w:rPr>
                <w:rFonts w:ascii="Arial" w:eastAsia="Times New Roman" w:hAnsi="Arial" w:cs="Arial"/>
                <w:lang w:eastAsia="pl-PL"/>
              </w:rPr>
              <w:t xml:space="preserve"> </w:t>
            </w:r>
            <w:r w:rsidR="00B0534E">
              <w:rPr>
                <w:rFonts w:ascii="Arial" w:eastAsia="Times New Roman" w:hAnsi="Arial" w:cs="Arial"/>
                <w:lang w:eastAsia="pl-PL"/>
              </w:rPr>
              <w:t xml:space="preserve">/ </w:t>
            </w:r>
            <w:r w:rsidRPr="002677FC">
              <w:rPr>
                <w:rFonts w:ascii="Arial" w:eastAsia="Times New Roman" w:hAnsi="Arial" w:cs="Arial"/>
                <w:lang w:eastAsia="pl-PL"/>
              </w:rPr>
              <w:t>pomoc</w:t>
            </w:r>
            <w:r w:rsidR="00B0534E">
              <w:rPr>
                <w:rFonts w:ascii="Arial" w:eastAsia="Times New Roman" w:hAnsi="Arial" w:cs="Arial"/>
                <w:lang w:eastAsia="pl-PL"/>
              </w:rPr>
              <w:t>y</w:t>
            </w:r>
            <w:r w:rsidRPr="002677FC">
              <w:rPr>
                <w:rFonts w:ascii="Arial" w:eastAsia="Times New Roman" w:hAnsi="Arial" w:cs="Arial"/>
                <w:lang w:eastAsia="pl-PL"/>
              </w:rPr>
              <w:t xml:space="preserve"> de minimis </w:t>
            </w:r>
            <w:r w:rsidR="00B0534E">
              <w:rPr>
                <w:rFonts w:ascii="Arial" w:eastAsia="Times New Roman" w:hAnsi="Arial" w:cs="Arial"/>
                <w:lang w:eastAsia="pl-PL"/>
              </w:rPr>
              <w:t>lub jej brak</w:t>
            </w:r>
            <w:r w:rsidRPr="002677FC">
              <w:rPr>
                <w:rFonts w:ascii="Arial" w:eastAsia="Times New Roman" w:hAnsi="Arial" w:cs="Arial"/>
                <w:lang w:eastAsia="pl-PL"/>
              </w:rPr>
              <w:t>.</w:t>
            </w:r>
          </w:p>
          <w:p w14:paraId="7F29FDC3" w14:textId="665C27C4" w:rsidR="00736ABD" w:rsidRPr="002677FC" w:rsidRDefault="005502F0" w:rsidP="006C034D">
            <w:pPr>
              <w:numPr>
                <w:ilvl w:val="0"/>
                <w:numId w:val="14"/>
              </w:numPr>
              <w:autoSpaceDE w:val="0"/>
              <w:autoSpaceDN w:val="0"/>
              <w:adjustRightInd w:val="0"/>
              <w:spacing w:after="60" w:line="276" w:lineRule="auto"/>
              <w:rPr>
                <w:rFonts w:ascii="Arial" w:eastAsia="Times New Roman" w:hAnsi="Arial" w:cs="Arial"/>
                <w:lang w:eastAsia="pl-PL"/>
              </w:rPr>
            </w:pPr>
            <w:r w:rsidRPr="002677FC">
              <w:rPr>
                <w:rFonts w:ascii="Arial" w:eastAsia="Times New Roman" w:hAnsi="Arial" w:cs="Arial"/>
                <w:lang w:eastAsia="pl-PL"/>
              </w:rPr>
              <w:t>m</w:t>
            </w:r>
            <w:r w:rsidR="00736ABD" w:rsidRPr="002677FC">
              <w:rPr>
                <w:rFonts w:ascii="Arial" w:eastAsia="Times New Roman" w:hAnsi="Arial" w:cs="Arial"/>
                <w:lang w:eastAsia="pl-PL"/>
              </w:rPr>
              <w:t>ożliwość udzielenia pomocy de minimis / pomocy publicznej mając na względzie reguły ogólne jej przyznawania oraz warunki jej dopuszczalności w danym typie projektu</w:t>
            </w:r>
            <w:r w:rsidR="00B0534E">
              <w:rPr>
                <w:rFonts w:ascii="Arial" w:eastAsia="Times New Roman" w:hAnsi="Arial" w:cs="Arial"/>
                <w:lang w:eastAsia="pl-PL"/>
              </w:rPr>
              <w:t xml:space="preserve"> w przypadku gdy dofinansowanie stanowi pomoc publiczną / pomoc de minimis (jeśli dotyczy)</w:t>
            </w:r>
            <w:r w:rsidR="00736ABD" w:rsidRPr="002677FC">
              <w:rPr>
                <w:rFonts w:ascii="Arial" w:eastAsia="Times New Roman" w:hAnsi="Arial" w:cs="Arial"/>
                <w:lang w:eastAsia="pl-PL"/>
              </w:rPr>
              <w:t>.</w:t>
            </w:r>
          </w:p>
        </w:tc>
        <w:tc>
          <w:tcPr>
            <w:tcW w:w="2274" w:type="dxa"/>
            <w:gridSpan w:val="2"/>
            <w:tcBorders>
              <w:top w:val="single" w:sz="4" w:space="0" w:color="auto"/>
              <w:bottom w:val="nil"/>
            </w:tcBorders>
            <w:vAlign w:val="center"/>
          </w:tcPr>
          <w:p w14:paraId="08F92B56"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Kryterium wyrażone zero-jedynkowo (tak/nie).</w:t>
            </w:r>
          </w:p>
          <w:p w14:paraId="5A0041B5"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Niespełnienie kryterium skutkuje negatywną oceną projektu.</w:t>
            </w:r>
          </w:p>
        </w:tc>
        <w:tc>
          <w:tcPr>
            <w:tcW w:w="1695" w:type="dxa"/>
            <w:tcBorders>
              <w:top w:val="single" w:sz="4" w:space="0" w:color="auto"/>
              <w:bottom w:val="nil"/>
            </w:tcBorders>
            <w:vAlign w:val="center"/>
          </w:tcPr>
          <w:p w14:paraId="56E590D3" w14:textId="77777777" w:rsidR="00736ABD" w:rsidRPr="002677FC" w:rsidRDefault="00736ABD" w:rsidP="006C034D">
            <w:pPr>
              <w:spacing w:after="60" w:line="276" w:lineRule="auto"/>
              <w:rPr>
                <w:rFonts w:ascii="Arial" w:eastAsia="Times New Roman" w:hAnsi="Arial" w:cs="Arial"/>
              </w:rPr>
            </w:pPr>
          </w:p>
        </w:tc>
        <w:tc>
          <w:tcPr>
            <w:tcW w:w="964" w:type="dxa"/>
            <w:tcBorders>
              <w:top w:val="single" w:sz="4" w:space="0" w:color="auto"/>
              <w:bottom w:val="nil"/>
            </w:tcBorders>
            <w:vAlign w:val="center"/>
          </w:tcPr>
          <w:p w14:paraId="3FF1C0D9"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w:t>
            </w:r>
          </w:p>
        </w:tc>
      </w:tr>
      <w:tr w:rsidR="00736ABD" w:rsidRPr="002677FC" w14:paraId="3A659B96" w14:textId="77777777" w:rsidTr="00FE0D88">
        <w:trPr>
          <w:trHeight w:val="938"/>
        </w:trPr>
        <w:tc>
          <w:tcPr>
            <w:tcW w:w="3114" w:type="dxa"/>
            <w:vMerge/>
            <w:vAlign w:val="center"/>
          </w:tcPr>
          <w:p w14:paraId="27A3CCF5"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51FAA161" w14:textId="77777777" w:rsidR="00736ABD" w:rsidRPr="002677FC" w:rsidRDefault="00736ABD" w:rsidP="006C034D">
            <w:pPr>
              <w:autoSpaceDE w:val="0"/>
              <w:autoSpaceDN w:val="0"/>
              <w:adjustRightInd w:val="0"/>
              <w:spacing w:after="60" w:line="276" w:lineRule="auto"/>
              <w:rPr>
                <w:rFonts w:ascii="Arial" w:eastAsia="Times New Roman" w:hAnsi="Arial" w:cs="Arial"/>
                <w:lang w:eastAsia="pl-PL"/>
              </w:rPr>
            </w:pPr>
          </w:p>
        </w:tc>
        <w:tc>
          <w:tcPr>
            <w:tcW w:w="2274" w:type="dxa"/>
            <w:gridSpan w:val="2"/>
            <w:tcBorders>
              <w:top w:val="nil"/>
              <w:bottom w:val="nil"/>
            </w:tcBorders>
            <w:vAlign w:val="center"/>
          </w:tcPr>
          <w:p w14:paraId="170DDFEE" w14:textId="77777777" w:rsidR="00736ABD" w:rsidRPr="002677FC" w:rsidRDefault="00736ABD" w:rsidP="006C034D">
            <w:pPr>
              <w:spacing w:after="60" w:line="276" w:lineRule="auto"/>
              <w:rPr>
                <w:rFonts w:ascii="Arial" w:eastAsia="Times New Roman" w:hAnsi="Arial" w:cs="Arial"/>
              </w:rPr>
            </w:pPr>
            <w:r w:rsidRPr="002677FC">
              <w:rPr>
                <w:rFonts w:ascii="Arial" w:hAnsi="Arial" w:cs="Arial"/>
              </w:rPr>
              <w:t>W celu potwierdzenia spełnienia kryterium dopuszczalne jest wezwanie Wnioskodawcy do przedstawienia:</w:t>
            </w:r>
          </w:p>
        </w:tc>
        <w:tc>
          <w:tcPr>
            <w:tcW w:w="1695" w:type="dxa"/>
            <w:tcBorders>
              <w:top w:val="nil"/>
              <w:bottom w:val="nil"/>
            </w:tcBorders>
            <w:vAlign w:val="center"/>
          </w:tcPr>
          <w:p w14:paraId="0A547133"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64876CCB" w14:textId="77777777" w:rsidR="00736ABD" w:rsidRPr="002677FC" w:rsidRDefault="00736ABD" w:rsidP="006C034D">
            <w:pPr>
              <w:spacing w:after="60" w:line="276" w:lineRule="auto"/>
              <w:rPr>
                <w:rFonts w:ascii="Arial" w:eastAsia="Times New Roman" w:hAnsi="Arial" w:cs="Arial"/>
              </w:rPr>
            </w:pPr>
          </w:p>
        </w:tc>
      </w:tr>
      <w:tr w:rsidR="00736ABD" w:rsidRPr="002677FC" w14:paraId="0915057F" w14:textId="77777777" w:rsidTr="002868D6">
        <w:tc>
          <w:tcPr>
            <w:tcW w:w="3114" w:type="dxa"/>
            <w:vMerge/>
            <w:vAlign w:val="center"/>
          </w:tcPr>
          <w:p w14:paraId="670E9C49"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368E91B5" w14:textId="77777777" w:rsidR="00736ABD" w:rsidRPr="002677FC" w:rsidRDefault="00736ABD" w:rsidP="006C034D">
            <w:pPr>
              <w:autoSpaceDE w:val="0"/>
              <w:autoSpaceDN w:val="0"/>
              <w:adjustRightInd w:val="0"/>
              <w:spacing w:after="60" w:line="276" w:lineRule="auto"/>
              <w:rPr>
                <w:rFonts w:ascii="Arial" w:eastAsia="Times New Roman" w:hAnsi="Arial" w:cs="Arial"/>
                <w:lang w:eastAsia="pl-PL"/>
              </w:rPr>
            </w:pPr>
          </w:p>
        </w:tc>
        <w:tc>
          <w:tcPr>
            <w:tcW w:w="2274" w:type="dxa"/>
            <w:gridSpan w:val="2"/>
            <w:tcBorders>
              <w:top w:val="nil"/>
              <w:bottom w:val="nil"/>
            </w:tcBorders>
            <w:vAlign w:val="center"/>
          </w:tcPr>
          <w:p w14:paraId="1678A9E5" w14:textId="6A343A07" w:rsidR="00736ABD" w:rsidRPr="002677FC" w:rsidRDefault="00736ABD" w:rsidP="006C034D">
            <w:pPr>
              <w:spacing w:after="60" w:line="276" w:lineRule="auto"/>
              <w:rPr>
                <w:rFonts w:ascii="Arial" w:eastAsia="Times New Roman" w:hAnsi="Arial" w:cs="Arial"/>
              </w:rPr>
            </w:pPr>
            <w:r w:rsidRPr="002677FC">
              <w:rPr>
                <w:rFonts w:ascii="Arial" w:hAnsi="Arial" w:cs="Arial"/>
              </w:rPr>
              <w:t xml:space="preserve">- </w:t>
            </w:r>
            <w:r w:rsidR="00D5579D" w:rsidRPr="002677FC">
              <w:rPr>
                <w:rFonts w:ascii="Arial" w:hAnsi="Arial" w:cs="Arial"/>
              </w:rPr>
              <w:t>wyjaśnień, jak również do uzupełnienia lub poprawy projektu.</w:t>
            </w:r>
          </w:p>
        </w:tc>
        <w:tc>
          <w:tcPr>
            <w:tcW w:w="1695" w:type="dxa"/>
            <w:tcBorders>
              <w:top w:val="nil"/>
              <w:bottom w:val="nil"/>
            </w:tcBorders>
            <w:vAlign w:val="center"/>
          </w:tcPr>
          <w:p w14:paraId="2E1A6134"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Rada LGD</w:t>
            </w:r>
          </w:p>
        </w:tc>
        <w:tc>
          <w:tcPr>
            <w:tcW w:w="964" w:type="dxa"/>
            <w:tcBorders>
              <w:top w:val="nil"/>
              <w:bottom w:val="nil"/>
            </w:tcBorders>
            <w:vAlign w:val="center"/>
          </w:tcPr>
          <w:p w14:paraId="450FC568" w14:textId="77777777" w:rsidR="00736ABD" w:rsidRPr="002677FC" w:rsidRDefault="00736ABD" w:rsidP="006C034D">
            <w:pPr>
              <w:spacing w:after="60" w:line="276" w:lineRule="auto"/>
              <w:rPr>
                <w:rFonts w:ascii="Arial" w:eastAsia="Times New Roman" w:hAnsi="Arial" w:cs="Arial"/>
              </w:rPr>
            </w:pPr>
          </w:p>
        </w:tc>
      </w:tr>
      <w:tr w:rsidR="00736ABD" w:rsidRPr="002677FC" w14:paraId="057A6CC7" w14:textId="77777777" w:rsidTr="002868D6">
        <w:tc>
          <w:tcPr>
            <w:tcW w:w="3114" w:type="dxa"/>
            <w:vMerge w:val="restart"/>
            <w:vAlign w:val="center"/>
          </w:tcPr>
          <w:p w14:paraId="69581352" w14:textId="5050F817" w:rsidR="00736ABD" w:rsidRPr="002677FC" w:rsidRDefault="00736ABD" w:rsidP="006C034D">
            <w:pPr>
              <w:pStyle w:val="Akapitzlist"/>
              <w:numPr>
                <w:ilvl w:val="0"/>
                <w:numId w:val="24"/>
              </w:numPr>
              <w:spacing w:after="60"/>
              <w:rPr>
                <w:rFonts w:ascii="Arial" w:hAnsi="Arial" w:cs="Arial"/>
                <w:b/>
              </w:rPr>
            </w:pPr>
            <w:r w:rsidRPr="002677FC">
              <w:rPr>
                <w:rFonts w:ascii="Arial" w:hAnsi="Arial" w:cs="Arial"/>
                <w:b/>
              </w:rPr>
              <w:t>Kwalifikowalność wydatków</w:t>
            </w:r>
          </w:p>
          <w:p w14:paraId="72EA132B" w14:textId="77777777" w:rsidR="00736ABD" w:rsidRPr="002677FC" w:rsidRDefault="00736ABD" w:rsidP="006C034D">
            <w:pPr>
              <w:spacing w:after="60" w:line="276" w:lineRule="auto"/>
              <w:rPr>
                <w:rFonts w:ascii="Arial" w:eastAsia="Times New Roman" w:hAnsi="Arial" w:cs="Arial"/>
                <w:b/>
              </w:rPr>
            </w:pPr>
          </w:p>
        </w:tc>
        <w:tc>
          <w:tcPr>
            <w:tcW w:w="6095" w:type="dxa"/>
            <w:vMerge w:val="restart"/>
            <w:vAlign w:val="center"/>
          </w:tcPr>
          <w:p w14:paraId="18EE456B" w14:textId="103EF179"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 xml:space="preserve">W ramach kryterium ocenie podlega </w:t>
            </w:r>
            <w:r w:rsidRPr="002677FC">
              <w:rPr>
                <w:rFonts w:ascii="Arial" w:eastAsia="Times New Roman" w:hAnsi="Arial" w:cs="Arial"/>
                <w:lang w:eastAsia="pl-PL"/>
              </w:rPr>
              <w:t xml:space="preserve">kwalifikowalność wydatków zgodnie z obowiązującymi przepisami, Wytycznymi ministra właściwego ds. rozwoju regionalnego dotyczącymi kwalifikowalności wydatków na lata 2021-2027, </w:t>
            </w:r>
            <w:r w:rsidRPr="002677FC">
              <w:rPr>
                <w:rFonts w:ascii="Arial" w:eastAsia="Times New Roman" w:hAnsi="Arial" w:cs="Arial"/>
                <w:lang w:eastAsia="pl-PL"/>
              </w:rPr>
              <w:lastRenderedPageBreak/>
              <w:t xml:space="preserve">SzOP </w:t>
            </w:r>
            <w:r w:rsidRPr="002677FC">
              <w:rPr>
                <w:rFonts w:ascii="Arial" w:hAnsi="Arial" w:cs="Arial"/>
              </w:rPr>
              <w:t xml:space="preserve">w wersji aktualnej na dzień ogłoszenia naboru </w:t>
            </w:r>
            <w:r w:rsidRPr="002677FC">
              <w:rPr>
                <w:rFonts w:ascii="Arial" w:eastAsia="Times New Roman" w:hAnsi="Arial" w:cs="Arial"/>
                <w:lang w:eastAsia="pl-PL"/>
              </w:rPr>
              <w:t>oraz Regulaminem naboru wniosków.</w:t>
            </w:r>
          </w:p>
          <w:p w14:paraId="07E9E9D3" w14:textId="77777777" w:rsidR="00736ABD" w:rsidRPr="002677FC" w:rsidRDefault="00736ABD" w:rsidP="006C034D">
            <w:pPr>
              <w:spacing w:after="60" w:line="276" w:lineRule="auto"/>
              <w:rPr>
                <w:rFonts w:ascii="Arial" w:hAnsi="Arial" w:cs="Arial"/>
              </w:rPr>
            </w:pPr>
            <w:r w:rsidRPr="002677FC">
              <w:rPr>
                <w:rFonts w:ascii="Arial" w:hAnsi="Arial" w:cs="Arial"/>
                <w:lang w:eastAsia="pl-PL"/>
              </w:rPr>
              <w:t>Ocena prowadzona jest w zakresie:</w:t>
            </w:r>
          </w:p>
          <w:p w14:paraId="33BBEFDC" w14:textId="77777777" w:rsidR="00736ABD" w:rsidRPr="002677FC" w:rsidRDefault="00736ABD" w:rsidP="006C034D">
            <w:pPr>
              <w:numPr>
                <w:ilvl w:val="0"/>
                <w:numId w:val="15"/>
              </w:numPr>
              <w:spacing w:after="60" w:line="276" w:lineRule="auto"/>
              <w:rPr>
                <w:rFonts w:ascii="Arial" w:hAnsi="Arial" w:cs="Arial"/>
                <w:lang w:eastAsia="pl-PL"/>
              </w:rPr>
            </w:pPr>
            <w:r w:rsidRPr="002677FC">
              <w:rPr>
                <w:rFonts w:ascii="Arial" w:hAnsi="Arial" w:cs="Arial"/>
                <w:lang w:eastAsia="pl-PL"/>
              </w:rPr>
              <w:t>niezbędności wydatków w kontekście celu głównego oraz zadań podejmowanych w projekcie,</w:t>
            </w:r>
          </w:p>
          <w:p w14:paraId="4BEDAB34" w14:textId="77777777" w:rsidR="00736ABD" w:rsidRPr="002677FC" w:rsidRDefault="00736ABD" w:rsidP="006C034D">
            <w:pPr>
              <w:numPr>
                <w:ilvl w:val="0"/>
                <w:numId w:val="15"/>
              </w:numPr>
              <w:spacing w:after="60" w:line="276" w:lineRule="auto"/>
              <w:ind w:left="348" w:hanging="301"/>
              <w:rPr>
                <w:rFonts w:ascii="Arial" w:hAnsi="Arial" w:cs="Arial"/>
                <w:b/>
                <w:lang w:eastAsia="pl-PL"/>
              </w:rPr>
            </w:pPr>
            <w:r w:rsidRPr="002677FC">
              <w:rPr>
                <w:rFonts w:ascii="Arial" w:hAnsi="Arial" w:cs="Arial"/>
                <w:lang w:eastAsia="pl-PL"/>
              </w:rPr>
              <w:t>efektywności i racjonalności zaplanowanych wydatków.</w:t>
            </w:r>
          </w:p>
          <w:p w14:paraId="77CDD363"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bottom w:val="nil"/>
            </w:tcBorders>
            <w:vAlign w:val="center"/>
          </w:tcPr>
          <w:p w14:paraId="2E337394"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lastRenderedPageBreak/>
              <w:t>Kryterium wyrażone zero-jedynkowo (tak/nie).</w:t>
            </w:r>
          </w:p>
          <w:p w14:paraId="06E5BCED"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 xml:space="preserve">Niespełnienie kryterium skutkuje </w:t>
            </w:r>
            <w:r w:rsidRPr="002677FC">
              <w:rPr>
                <w:rFonts w:ascii="Arial" w:eastAsia="Times New Roman" w:hAnsi="Arial" w:cs="Arial"/>
              </w:rPr>
              <w:lastRenderedPageBreak/>
              <w:t>negatywną oceną projektu.</w:t>
            </w:r>
          </w:p>
        </w:tc>
        <w:tc>
          <w:tcPr>
            <w:tcW w:w="1695" w:type="dxa"/>
            <w:tcBorders>
              <w:bottom w:val="nil"/>
            </w:tcBorders>
            <w:vAlign w:val="center"/>
          </w:tcPr>
          <w:p w14:paraId="368D8081" w14:textId="77777777" w:rsidR="00736ABD" w:rsidRPr="002677FC" w:rsidRDefault="00736ABD" w:rsidP="006C034D">
            <w:pPr>
              <w:spacing w:after="60" w:line="276" w:lineRule="auto"/>
              <w:rPr>
                <w:rFonts w:ascii="Arial" w:eastAsia="Times New Roman" w:hAnsi="Arial" w:cs="Arial"/>
              </w:rPr>
            </w:pPr>
          </w:p>
        </w:tc>
        <w:tc>
          <w:tcPr>
            <w:tcW w:w="964" w:type="dxa"/>
            <w:tcBorders>
              <w:bottom w:val="nil"/>
            </w:tcBorders>
            <w:vAlign w:val="center"/>
          </w:tcPr>
          <w:p w14:paraId="6D879560"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w:t>
            </w:r>
          </w:p>
        </w:tc>
      </w:tr>
      <w:tr w:rsidR="00736ABD" w:rsidRPr="002677FC" w14:paraId="4848BE2A" w14:textId="77777777" w:rsidTr="002868D6">
        <w:tc>
          <w:tcPr>
            <w:tcW w:w="3114" w:type="dxa"/>
            <w:vMerge/>
            <w:vAlign w:val="center"/>
          </w:tcPr>
          <w:p w14:paraId="44ABCD28"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0DEA6096"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nil"/>
            </w:tcBorders>
            <w:vAlign w:val="center"/>
          </w:tcPr>
          <w:p w14:paraId="738800ED" w14:textId="77777777" w:rsidR="00736ABD" w:rsidRPr="002677FC" w:rsidRDefault="00736ABD" w:rsidP="006C034D">
            <w:pPr>
              <w:spacing w:after="60" w:line="276" w:lineRule="auto"/>
              <w:rPr>
                <w:rFonts w:ascii="Arial" w:hAnsi="Arial" w:cs="Arial"/>
              </w:rPr>
            </w:pPr>
            <w:r w:rsidRPr="002677FC">
              <w:rPr>
                <w:rFonts w:ascii="Arial" w:hAnsi="Arial" w:cs="Arial"/>
              </w:rPr>
              <w:t>W celu potwierdzenia spełnienia kryterium dopuszczalne jest wezwanie Wnioskodawcy do przedstawienia:</w:t>
            </w:r>
          </w:p>
        </w:tc>
        <w:tc>
          <w:tcPr>
            <w:tcW w:w="1695" w:type="dxa"/>
            <w:tcBorders>
              <w:top w:val="nil"/>
              <w:bottom w:val="nil"/>
            </w:tcBorders>
            <w:vAlign w:val="center"/>
          </w:tcPr>
          <w:p w14:paraId="43988B45" w14:textId="77777777" w:rsidR="00736ABD" w:rsidRPr="002677FC" w:rsidRDefault="00736ABD" w:rsidP="006C034D">
            <w:pPr>
              <w:spacing w:after="60" w:line="276" w:lineRule="auto"/>
              <w:rPr>
                <w:rFonts w:ascii="Arial" w:eastAsia="Times New Roman" w:hAnsi="Arial" w:cs="Arial"/>
              </w:rPr>
            </w:pPr>
          </w:p>
        </w:tc>
        <w:tc>
          <w:tcPr>
            <w:tcW w:w="964" w:type="dxa"/>
            <w:tcBorders>
              <w:top w:val="nil"/>
              <w:bottom w:val="nil"/>
            </w:tcBorders>
            <w:vAlign w:val="center"/>
          </w:tcPr>
          <w:p w14:paraId="4E23A39E" w14:textId="77777777" w:rsidR="00736ABD" w:rsidRPr="002677FC" w:rsidRDefault="00736ABD" w:rsidP="006C034D">
            <w:pPr>
              <w:spacing w:after="60" w:line="276" w:lineRule="auto"/>
              <w:rPr>
                <w:rFonts w:ascii="Arial" w:eastAsia="Times New Roman" w:hAnsi="Arial" w:cs="Arial"/>
              </w:rPr>
            </w:pPr>
          </w:p>
        </w:tc>
      </w:tr>
      <w:tr w:rsidR="00736ABD" w:rsidRPr="002677FC" w14:paraId="3A61D617" w14:textId="77777777" w:rsidTr="006046F7">
        <w:tc>
          <w:tcPr>
            <w:tcW w:w="3114" w:type="dxa"/>
            <w:vMerge/>
            <w:vAlign w:val="center"/>
          </w:tcPr>
          <w:p w14:paraId="29B41BF7" w14:textId="77777777" w:rsidR="00736ABD" w:rsidRPr="002677FC" w:rsidRDefault="00736ABD" w:rsidP="006C034D">
            <w:pPr>
              <w:spacing w:after="60" w:line="276" w:lineRule="auto"/>
              <w:rPr>
                <w:rFonts w:ascii="Arial" w:eastAsia="Times New Roman" w:hAnsi="Arial" w:cs="Arial"/>
                <w:b/>
              </w:rPr>
            </w:pPr>
          </w:p>
        </w:tc>
        <w:tc>
          <w:tcPr>
            <w:tcW w:w="6095" w:type="dxa"/>
            <w:vMerge/>
            <w:vAlign w:val="center"/>
          </w:tcPr>
          <w:p w14:paraId="7DA189E0" w14:textId="77777777" w:rsidR="00736ABD" w:rsidRPr="002677FC" w:rsidRDefault="00736ABD" w:rsidP="006C034D">
            <w:pPr>
              <w:spacing w:after="60" w:line="276" w:lineRule="auto"/>
              <w:rPr>
                <w:rFonts w:ascii="Arial" w:eastAsia="Times New Roman" w:hAnsi="Arial" w:cs="Arial"/>
              </w:rPr>
            </w:pPr>
          </w:p>
        </w:tc>
        <w:tc>
          <w:tcPr>
            <w:tcW w:w="2274" w:type="dxa"/>
            <w:gridSpan w:val="2"/>
            <w:tcBorders>
              <w:top w:val="nil"/>
              <w:bottom w:val="single" w:sz="4" w:space="0" w:color="auto"/>
            </w:tcBorders>
            <w:vAlign w:val="center"/>
          </w:tcPr>
          <w:p w14:paraId="39334A97" w14:textId="7DCA3114" w:rsidR="00736ABD" w:rsidRPr="002677FC" w:rsidRDefault="00736ABD" w:rsidP="006C034D">
            <w:pPr>
              <w:spacing w:after="60" w:line="276" w:lineRule="auto"/>
              <w:rPr>
                <w:rFonts w:ascii="Arial" w:hAnsi="Arial" w:cs="Arial"/>
              </w:rPr>
            </w:pPr>
            <w:r w:rsidRPr="002677FC">
              <w:rPr>
                <w:rFonts w:ascii="Arial" w:hAnsi="Arial" w:cs="Arial"/>
              </w:rPr>
              <w:t xml:space="preserve">- </w:t>
            </w:r>
            <w:r w:rsidR="00D5579D" w:rsidRPr="002677FC">
              <w:rPr>
                <w:rFonts w:ascii="Arial" w:hAnsi="Arial" w:cs="Arial"/>
              </w:rPr>
              <w:t>wyjaśnień, jak również do uzupełnienia lub poprawy projektu.</w:t>
            </w:r>
          </w:p>
        </w:tc>
        <w:tc>
          <w:tcPr>
            <w:tcW w:w="1695" w:type="dxa"/>
            <w:tcBorders>
              <w:top w:val="nil"/>
              <w:bottom w:val="single" w:sz="4" w:space="0" w:color="auto"/>
            </w:tcBorders>
            <w:vAlign w:val="center"/>
          </w:tcPr>
          <w:p w14:paraId="7FC15233"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Rada LGD</w:t>
            </w:r>
          </w:p>
        </w:tc>
        <w:tc>
          <w:tcPr>
            <w:tcW w:w="964" w:type="dxa"/>
            <w:tcBorders>
              <w:top w:val="nil"/>
              <w:bottom w:val="single" w:sz="4" w:space="0" w:color="auto"/>
            </w:tcBorders>
            <w:vAlign w:val="center"/>
          </w:tcPr>
          <w:p w14:paraId="367B7C71" w14:textId="77777777" w:rsidR="00736ABD" w:rsidRPr="002677FC" w:rsidRDefault="00736ABD" w:rsidP="006C034D">
            <w:pPr>
              <w:spacing w:after="60" w:line="276" w:lineRule="auto"/>
              <w:rPr>
                <w:rFonts w:ascii="Arial" w:eastAsia="Times New Roman" w:hAnsi="Arial" w:cs="Arial"/>
              </w:rPr>
            </w:pPr>
          </w:p>
        </w:tc>
      </w:tr>
      <w:tr w:rsidR="00736ABD" w:rsidRPr="002677FC" w14:paraId="3920DD5C" w14:textId="77777777" w:rsidTr="002868D6">
        <w:tc>
          <w:tcPr>
            <w:tcW w:w="3114" w:type="dxa"/>
            <w:vMerge w:val="restart"/>
            <w:vAlign w:val="center"/>
          </w:tcPr>
          <w:p w14:paraId="7BA98E9E" w14:textId="127B851E" w:rsidR="00736ABD" w:rsidRPr="002677FC" w:rsidRDefault="00736ABD" w:rsidP="006C034D">
            <w:pPr>
              <w:pStyle w:val="Akapitzlist"/>
              <w:numPr>
                <w:ilvl w:val="0"/>
                <w:numId w:val="24"/>
              </w:numPr>
              <w:spacing w:after="60"/>
              <w:rPr>
                <w:rFonts w:ascii="Arial" w:hAnsi="Arial" w:cs="Arial"/>
                <w:b/>
              </w:rPr>
            </w:pPr>
            <w:r w:rsidRPr="002677FC">
              <w:rPr>
                <w:rFonts w:ascii="Arial" w:hAnsi="Arial" w:cs="Arial"/>
                <w:b/>
              </w:rPr>
              <w:t>Trwałość utworzonych miejsc świadczenia usług</w:t>
            </w:r>
          </w:p>
          <w:p w14:paraId="32D1385D" w14:textId="77777777" w:rsidR="00736ABD" w:rsidRPr="002677FC" w:rsidRDefault="00736ABD" w:rsidP="006C034D">
            <w:pPr>
              <w:spacing w:after="60" w:line="276" w:lineRule="auto"/>
              <w:rPr>
                <w:rFonts w:ascii="Arial" w:eastAsia="Times New Roman" w:hAnsi="Arial" w:cs="Arial"/>
                <w:b/>
              </w:rPr>
            </w:pPr>
          </w:p>
        </w:tc>
        <w:tc>
          <w:tcPr>
            <w:tcW w:w="6095" w:type="dxa"/>
            <w:vMerge w:val="restart"/>
            <w:tcBorders>
              <w:right w:val="single" w:sz="4" w:space="0" w:color="auto"/>
            </w:tcBorders>
            <w:vAlign w:val="center"/>
          </w:tcPr>
          <w:p w14:paraId="1F6C1018" w14:textId="77777777" w:rsidR="00736ABD" w:rsidRPr="002677FC" w:rsidRDefault="00736ABD" w:rsidP="006C034D">
            <w:pPr>
              <w:spacing w:after="60" w:line="276" w:lineRule="auto"/>
              <w:rPr>
                <w:rFonts w:ascii="Arial" w:hAnsi="Arial" w:cs="Arial"/>
              </w:rPr>
            </w:pPr>
            <w:r w:rsidRPr="002677FC">
              <w:rPr>
                <w:rFonts w:ascii="Arial" w:hAnsi="Arial" w:cs="Arial"/>
              </w:rPr>
              <w:t>W ramach kryterium ocenie podlega czy Wnioskodawca zaplanował i przedstawił wiarygodny opis zachowania trwałości utworzonych miejsc świadczenia usług społecznych (tzn. przedstawił we wniosku co najmniej szacunkowy koszt utrzymania miejsc w okresie trwałości oraz planowany sposób finansowania).</w:t>
            </w:r>
          </w:p>
          <w:p w14:paraId="0FB22710" w14:textId="77777777" w:rsidR="00736ABD" w:rsidRPr="002677FC" w:rsidRDefault="00736ABD" w:rsidP="006C034D">
            <w:pPr>
              <w:spacing w:after="60" w:line="276" w:lineRule="auto"/>
              <w:rPr>
                <w:rFonts w:ascii="Arial" w:hAnsi="Arial" w:cs="Arial"/>
              </w:rPr>
            </w:pPr>
            <w:r w:rsidRPr="002677FC">
              <w:rPr>
                <w:rFonts w:ascii="Arial" w:hAnsi="Arial" w:cs="Arial"/>
              </w:rPr>
              <w:t>Trwałość powinna być rozumiana jako instytucjonalna gotowość do świadczenia ww. usług. Trwałość powinna zostać zaplanowana co najmniej przez okres odpowiadający połowie okresu realizacji projektu.</w:t>
            </w:r>
          </w:p>
          <w:p w14:paraId="40914915" w14:textId="77777777" w:rsidR="00736ABD" w:rsidRPr="002677FC" w:rsidRDefault="00736ABD" w:rsidP="006C034D">
            <w:pPr>
              <w:spacing w:after="60" w:line="276" w:lineRule="auto"/>
              <w:rPr>
                <w:rFonts w:ascii="Arial" w:hAnsi="Arial" w:cs="Arial"/>
              </w:rPr>
            </w:pPr>
            <w:r w:rsidRPr="002677FC">
              <w:rPr>
                <w:rFonts w:ascii="Arial" w:hAnsi="Arial" w:cs="Arial"/>
              </w:rPr>
              <w:t>Weryfikacja na podstawie danych zawartych we wniosku o dofinansowanie projektu.</w:t>
            </w:r>
          </w:p>
        </w:tc>
        <w:tc>
          <w:tcPr>
            <w:tcW w:w="2274" w:type="dxa"/>
            <w:gridSpan w:val="2"/>
            <w:tcBorders>
              <w:top w:val="single" w:sz="4" w:space="0" w:color="auto"/>
              <w:left w:val="single" w:sz="4" w:space="0" w:color="auto"/>
              <w:bottom w:val="nil"/>
              <w:right w:val="single" w:sz="4" w:space="0" w:color="auto"/>
            </w:tcBorders>
            <w:vAlign w:val="center"/>
          </w:tcPr>
          <w:p w14:paraId="20AD9448"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Kryterium wyrażone zero-jedynkowo (tak/nie).</w:t>
            </w:r>
          </w:p>
          <w:p w14:paraId="3E1E45FA"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Niespełnienie kryterium skutkuje negatywną oceną projektu.</w:t>
            </w:r>
          </w:p>
          <w:p w14:paraId="2A6F6E06" w14:textId="77777777" w:rsidR="00736ABD" w:rsidRPr="002677FC" w:rsidRDefault="00736ABD" w:rsidP="006C034D">
            <w:pPr>
              <w:spacing w:after="60" w:line="276" w:lineRule="auto"/>
              <w:rPr>
                <w:rFonts w:ascii="Arial" w:hAnsi="Arial" w:cs="Arial"/>
              </w:rPr>
            </w:pPr>
            <w:r w:rsidRPr="002677FC">
              <w:rPr>
                <w:rFonts w:ascii="Arial" w:hAnsi="Arial" w:cs="Arial"/>
              </w:rPr>
              <w:t>W celu potwierdzenia spełnienia kryterium dopuszczalne jest wezwanie Wnioskodawcy do przedstawienia:</w:t>
            </w:r>
          </w:p>
        </w:tc>
        <w:tc>
          <w:tcPr>
            <w:tcW w:w="1695" w:type="dxa"/>
            <w:tcBorders>
              <w:top w:val="single" w:sz="4" w:space="0" w:color="auto"/>
              <w:left w:val="single" w:sz="4" w:space="0" w:color="auto"/>
              <w:bottom w:val="nil"/>
              <w:right w:val="single" w:sz="4" w:space="0" w:color="auto"/>
            </w:tcBorders>
            <w:vAlign w:val="center"/>
          </w:tcPr>
          <w:p w14:paraId="0FDCACBB" w14:textId="77777777" w:rsidR="00736ABD" w:rsidRPr="002677FC" w:rsidRDefault="00736ABD" w:rsidP="006C034D">
            <w:pPr>
              <w:spacing w:after="60" w:line="276" w:lineRule="auto"/>
              <w:rPr>
                <w:rFonts w:ascii="Arial" w:eastAsia="Times New Roman" w:hAnsi="Arial" w:cs="Arial"/>
              </w:rPr>
            </w:pPr>
          </w:p>
        </w:tc>
        <w:tc>
          <w:tcPr>
            <w:tcW w:w="964" w:type="dxa"/>
            <w:tcBorders>
              <w:top w:val="single" w:sz="4" w:space="0" w:color="auto"/>
              <w:left w:val="single" w:sz="4" w:space="0" w:color="auto"/>
              <w:bottom w:val="nil"/>
              <w:right w:val="single" w:sz="4" w:space="0" w:color="auto"/>
            </w:tcBorders>
            <w:vAlign w:val="center"/>
          </w:tcPr>
          <w:p w14:paraId="1FDB3F87" w14:textId="2BE037C7" w:rsidR="00736ABD" w:rsidRPr="002677FC" w:rsidRDefault="00736ABD" w:rsidP="006C034D">
            <w:pPr>
              <w:spacing w:after="60" w:line="276" w:lineRule="auto"/>
              <w:rPr>
                <w:rFonts w:ascii="Arial" w:eastAsia="Times New Roman" w:hAnsi="Arial" w:cs="Arial"/>
                <w:highlight w:val="yellow"/>
              </w:rPr>
            </w:pPr>
          </w:p>
        </w:tc>
      </w:tr>
      <w:tr w:rsidR="00736ABD" w:rsidRPr="002677FC" w14:paraId="372B26A4" w14:textId="77777777" w:rsidTr="006046F7">
        <w:tc>
          <w:tcPr>
            <w:tcW w:w="3114" w:type="dxa"/>
            <w:vMerge/>
            <w:vAlign w:val="center"/>
          </w:tcPr>
          <w:p w14:paraId="3CD8D88E" w14:textId="77777777" w:rsidR="00736ABD" w:rsidRPr="002677FC" w:rsidRDefault="00736ABD" w:rsidP="006C034D">
            <w:pPr>
              <w:spacing w:after="60" w:line="276" w:lineRule="auto"/>
              <w:rPr>
                <w:rFonts w:ascii="Arial" w:eastAsia="Times New Roman" w:hAnsi="Arial" w:cs="Arial"/>
                <w:b/>
              </w:rPr>
            </w:pPr>
          </w:p>
        </w:tc>
        <w:tc>
          <w:tcPr>
            <w:tcW w:w="6095" w:type="dxa"/>
            <w:vMerge/>
            <w:tcBorders>
              <w:right w:val="single" w:sz="4" w:space="0" w:color="auto"/>
            </w:tcBorders>
            <w:vAlign w:val="center"/>
          </w:tcPr>
          <w:p w14:paraId="65F89A06" w14:textId="77777777" w:rsidR="00736ABD" w:rsidRPr="002677FC" w:rsidRDefault="00736ABD" w:rsidP="006C034D">
            <w:pPr>
              <w:spacing w:after="60" w:line="276" w:lineRule="auto"/>
              <w:rPr>
                <w:rFonts w:ascii="Arial" w:hAnsi="Arial" w:cs="Arial"/>
              </w:rPr>
            </w:pPr>
          </w:p>
        </w:tc>
        <w:tc>
          <w:tcPr>
            <w:tcW w:w="2274" w:type="dxa"/>
            <w:gridSpan w:val="2"/>
            <w:tcBorders>
              <w:top w:val="nil"/>
              <w:left w:val="single" w:sz="4" w:space="0" w:color="auto"/>
              <w:bottom w:val="single" w:sz="4" w:space="0" w:color="auto"/>
              <w:right w:val="single" w:sz="4" w:space="0" w:color="auto"/>
            </w:tcBorders>
            <w:vAlign w:val="center"/>
          </w:tcPr>
          <w:p w14:paraId="0D39BB3D" w14:textId="7ACA0E39" w:rsidR="00736ABD" w:rsidRPr="002677FC" w:rsidRDefault="00736ABD" w:rsidP="006C034D">
            <w:pPr>
              <w:spacing w:after="60" w:line="276" w:lineRule="auto"/>
              <w:rPr>
                <w:rFonts w:ascii="Arial" w:hAnsi="Arial" w:cs="Arial"/>
              </w:rPr>
            </w:pPr>
            <w:r w:rsidRPr="002677FC">
              <w:rPr>
                <w:rFonts w:ascii="Arial" w:hAnsi="Arial" w:cs="Arial"/>
              </w:rPr>
              <w:t xml:space="preserve">- </w:t>
            </w:r>
            <w:r w:rsidR="00D5579D" w:rsidRPr="002677FC">
              <w:rPr>
                <w:rFonts w:ascii="Arial" w:hAnsi="Arial" w:cs="Arial"/>
              </w:rPr>
              <w:t>wyjaśnień, jak również do uzupełnienia lub poprawy projektu.</w:t>
            </w:r>
          </w:p>
        </w:tc>
        <w:tc>
          <w:tcPr>
            <w:tcW w:w="1695" w:type="dxa"/>
            <w:tcBorders>
              <w:top w:val="nil"/>
              <w:left w:val="single" w:sz="4" w:space="0" w:color="auto"/>
              <w:bottom w:val="single" w:sz="4" w:space="0" w:color="auto"/>
              <w:right w:val="single" w:sz="4" w:space="0" w:color="auto"/>
            </w:tcBorders>
            <w:vAlign w:val="center"/>
          </w:tcPr>
          <w:p w14:paraId="7AD0CB94" w14:textId="77777777" w:rsidR="00736ABD" w:rsidRPr="002677FC" w:rsidRDefault="00736ABD" w:rsidP="006C034D">
            <w:pPr>
              <w:spacing w:after="60" w:line="276" w:lineRule="auto"/>
              <w:rPr>
                <w:rFonts w:ascii="Arial" w:eastAsia="Times New Roman" w:hAnsi="Arial" w:cs="Arial"/>
              </w:rPr>
            </w:pPr>
            <w:r w:rsidRPr="002677FC">
              <w:rPr>
                <w:rFonts w:ascii="Arial" w:eastAsia="Times New Roman" w:hAnsi="Arial" w:cs="Arial"/>
              </w:rPr>
              <w:t>Rada LGD</w:t>
            </w:r>
          </w:p>
        </w:tc>
        <w:tc>
          <w:tcPr>
            <w:tcW w:w="964" w:type="dxa"/>
            <w:tcBorders>
              <w:top w:val="nil"/>
              <w:left w:val="single" w:sz="4" w:space="0" w:color="auto"/>
              <w:bottom w:val="single" w:sz="4" w:space="0" w:color="auto"/>
              <w:right w:val="single" w:sz="4" w:space="0" w:color="auto"/>
            </w:tcBorders>
            <w:vAlign w:val="center"/>
          </w:tcPr>
          <w:p w14:paraId="371EE45A" w14:textId="77777777" w:rsidR="00736ABD" w:rsidRPr="002677FC" w:rsidRDefault="00736ABD" w:rsidP="006C034D">
            <w:pPr>
              <w:spacing w:after="60" w:line="276" w:lineRule="auto"/>
              <w:rPr>
                <w:rFonts w:ascii="Arial" w:eastAsia="Times New Roman" w:hAnsi="Arial" w:cs="Arial"/>
                <w:highlight w:val="yellow"/>
              </w:rPr>
            </w:pPr>
          </w:p>
        </w:tc>
      </w:tr>
    </w:tbl>
    <w:p w14:paraId="17323B89" w14:textId="77777777" w:rsidR="00736ABD" w:rsidRDefault="00736ABD"/>
    <w:sectPr w:rsidR="00736ABD" w:rsidSect="00060360">
      <w:headerReference w:type="default" r:id="rId8"/>
      <w:footerReference w:type="default" r:id="rId9"/>
      <w:headerReference w:type="first" r:id="rId10"/>
      <w:footerReference w:type="first" r:id="rId1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41D86" w14:textId="77777777" w:rsidR="005F2C99" w:rsidRDefault="005F2C99" w:rsidP="004715A1">
      <w:pPr>
        <w:spacing w:after="0" w:line="240" w:lineRule="auto"/>
      </w:pPr>
      <w:r>
        <w:separator/>
      </w:r>
    </w:p>
  </w:endnote>
  <w:endnote w:type="continuationSeparator" w:id="0">
    <w:p w14:paraId="2A50E047" w14:textId="77777777" w:rsidR="005F2C99" w:rsidRDefault="005F2C99" w:rsidP="0047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7254595"/>
      <w:docPartObj>
        <w:docPartGallery w:val="Page Numbers (Bottom of Page)"/>
        <w:docPartUnique/>
      </w:docPartObj>
    </w:sdtPr>
    <w:sdtContent>
      <w:sdt>
        <w:sdtPr>
          <w:id w:val="-1769616900"/>
          <w:docPartObj>
            <w:docPartGallery w:val="Page Numbers (Top of Page)"/>
            <w:docPartUnique/>
          </w:docPartObj>
        </w:sdtPr>
        <w:sdtContent>
          <w:p w14:paraId="5E990367" w14:textId="5E10D40F" w:rsidR="00F20732" w:rsidRDefault="00F20732">
            <w:pPr>
              <w:pStyle w:val="Stopka"/>
              <w:jc w:val="right"/>
            </w:pPr>
            <w:r w:rsidRPr="00F20732">
              <w:rPr>
                <w:rFonts w:ascii="Times New Roman" w:hAnsi="Times New Roman" w:cs="Times New Roman"/>
                <w:sz w:val="20"/>
                <w:szCs w:val="20"/>
              </w:rPr>
              <w:t xml:space="preserve">Strona </w:t>
            </w:r>
            <w:r w:rsidRPr="00F20732">
              <w:rPr>
                <w:rFonts w:ascii="Times New Roman" w:hAnsi="Times New Roman" w:cs="Times New Roman"/>
                <w:b/>
                <w:bCs/>
                <w:sz w:val="20"/>
                <w:szCs w:val="20"/>
              </w:rPr>
              <w:fldChar w:fldCharType="begin"/>
            </w:r>
            <w:r w:rsidRPr="00F20732">
              <w:rPr>
                <w:rFonts w:ascii="Times New Roman" w:hAnsi="Times New Roman" w:cs="Times New Roman"/>
                <w:b/>
                <w:bCs/>
                <w:sz w:val="20"/>
                <w:szCs w:val="20"/>
              </w:rPr>
              <w:instrText>PAGE</w:instrText>
            </w:r>
            <w:r w:rsidRPr="00F20732">
              <w:rPr>
                <w:rFonts w:ascii="Times New Roman" w:hAnsi="Times New Roman" w:cs="Times New Roman"/>
                <w:b/>
                <w:bCs/>
                <w:sz w:val="20"/>
                <w:szCs w:val="20"/>
              </w:rPr>
              <w:fldChar w:fldCharType="separate"/>
            </w:r>
            <w:r w:rsidR="00193C2A">
              <w:rPr>
                <w:rFonts w:ascii="Times New Roman" w:hAnsi="Times New Roman" w:cs="Times New Roman"/>
                <w:b/>
                <w:bCs/>
                <w:noProof/>
                <w:sz w:val="20"/>
                <w:szCs w:val="20"/>
              </w:rPr>
              <w:t>19</w:t>
            </w:r>
            <w:r w:rsidRPr="00F20732">
              <w:rPr>
                <w:rFonts w:ascii="Times New Roman" w:hAnsi="Times New Roman" w:cs="Times New Roman"/>
                <w:b/>
                <w:bCs/>
                <w:sz w:val="20"/>
                <w:szCs w:val="20"/>
              </w:rPr>
              <w:fldChar w:fldCharType="end"/>
            </w:r>
            <w:r w:rsidRPr="00F20732">
              <w:rPr>
                <w:rFonts w:ascii="Times New Roman" w:hAnsi="Times New Roman" w:cs="Times New Roman"/>
                <w:sz w:val="20"/>
                <w:szCs w:val="20"/>
              </w:rPr>
              <w:t xml:space="preserve"> z </w:t>
            </w:r>
            <w:r w:rsidRPr="00F20732">
              <w:rPr>
                <w:rFonts w:ascii="Times New Roman" w:hAnsi="Times New Roman" w:cs="Times New Roman"/>
                <w:b/>
                <w:bCs/>
                <w:sz w:val="20"/>
                <w:szCs w:val="20"/>
              </w:rPr>
              <w:fldChar w:fldCharType="begin"/>
            </w:r>
            <w:r w:rsidRPr="00F20732">
              <w:rPr>
                <w:rFonts w:ascii="Times New Roman" w:hAnsi="Times New Roman" w:cs="Times New Roman"/>
                <w:b/>
                <w:bCs/>
                <w:sz w:val="20"/>
                <w:szCs w:val="20"/>
              </w:rPr>
              <w:instrText>NUMPAGES</w:instrText>
            </w:r>
            <w:r w:rsidRPr="00F20732">
              <w:rPr>
                <w:rFonts w:ascii="Times New Roman" w:hAnsi="Times New Roman" w:cs="Times New Roman"/>
                <w:b/>
                <w:bCs/>
                <w:sz w:val="20"/>
                <w:szCs w:val="20"/>
              </w:rPr>
              <w:fldChar w:fldCharType="separate"/>
            </w:r>
            <w:r w:rsidR="00193C2A">
              <w:rPr>
                <w:rFonts w:ascii="Times New Roman" w:hAnsi="Times New Roman" w:cs="Times New Roman"/>
                <w:b/>
                <w:bCs/>
                <w:noProof/>
                <w:sz w:val="20"/>
                <w:szCs w:val="20"/>
              </w:rPr>
              <w:t>21</w:t>
            </w:r>
            <w:r w:rsidRPr="00F20732">
              <w:rPr>
                <w:rFonts w:ascii="Times New Roman" w:hAnsi="Times New Roman" w:cs="Times New Roman"/>
                <w:b/>
                <w:bCs/>
                <w:sz w:val="20"/>
                <w:szCs w:val="20"/>
              </w:rPr>
              <w:fldChar w:fldCharType="end"/>
            </w:r>
          </w:p>
        </w:sdtContent>
      </w:sdt>
    </w:sdtContent>
  </w:sdt>
  <w:p w14:paraId="47DAF543" w14:textId="77777777" w:rsidR="00F20732" w:rsidRDefault="00F207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1727358"/>
      <w:docPartObj>
        <w:docPartGallery w:val="Page Numbers (Bottom of Page)"/>
        <w:docPartUnique/>
      </w:docPartObj>
    </w:sdtPr>
    <w:sdtContent>
      <w:sdt>
        <w:sdtPr>
          <w:id w:val="-376786224"/>
          <w:docPartObj>
            <w:docPartGallery w:val="Page Numbers (Top of Page)"/>
            <w:docPartUnique/>
          </w:docPartObj>
        </w:sdtPr>
        <w:sdtContent>
          <w:p w14:paraId="158C28BA" w14:textId="1A30EC6B" w:rsidR="00430A6C" w:rsidRDefault="00430A6C">
            <w:pPr>
              <w:pStyle w:val="Stopka"/>
              <w:jc w:val="right"/>
            </w:pPr>
            <w:r w:rsidRPr="00430A6C">
              <w:rPr>
                <w:rFonts w:ascii="Times New Roman" w:hAnsi="Times New Roman" w:cs="Times New Roman"/>
                <w:sz w:val="20"/>
                <w:szCs w:val="20"/>
              </w:rPr>
              <w:t xml:space="preserve">Strona </w:t>
            </w:r>
            <w:r w:rsidRPr="00430A6C">
              <w:rPr>
                <w:rFonts w:ascii="Times New Roman" w:hAnsi="Times New Roman" w:cs="Times New Roman"/>
                <w:b/>
                <w:bCs/>
                <w:sz w:val="20"/>
                <w:szCs w:val="20"/>
              </w:rPr>
              <w:fldChar w:fldCharType="begin"/>
            </w:r>
            <w:r w:rsidRPr="00430A6C">
              <w:rPr>
                <w:rFonts w:ascii="Times New Roman" w:hAnsi="Times New Roman" w:cs="Times New Roman"/>
                <w:b/>
                <w:bCs/>
                <w:sz w:val="20"/>
                <w:szCs w:val="20"/>
              </w:rPr>
              <w:instrText>PAGE</w:instrText>
            </w:r>
            <w:r w:rsidRPr="00430A6C">
              <w:rPr>
                <w:rFonts w:ascii="Times New Roman" w:hAnsi="Times New Roman" w:cs="Times New Roman"/>
                <w:b/>
                <w:bCs/>
                <w:sz w:val="20"/>
                <w:szCs w:val="20"/>
              </w:rPr>
              <w:fldChar w:fldCharType="separate"/>
            </w:r>
            <w:r w:rsidR="00193C2A">
              <w:rPr>
                <w:rFonts w:ascii="Times New Roman" w:hAnsi="Times New Roman" w:cs="Times New Roman"/>
                <w:b/>
                <w:bCs/>
                <w:noProof/>
                <w:sz w:val="20"/>
                <w:szCs w:val="20"/>
              </w:rPr>
              <w:t>1</w:t>
            </w:r>
            <w:r w:rsidRPr="00430A6C">
              <w:rPr>
                <w:rFonts w:ascii="Times New Roman" w:hAnsi="Times New Roman" w:cs="Times New Roman"/>
                <w:b/>
                <w:bCs/>
                <w:sz w:val="20"/>
                <w:szCs w:val="20"/>
              </w:rPr>
              <w:fldChar w:fldCharType="end"/>
            </w:r>
            <w:r w:rsidRPr="00430A6C">
              <w:rPr>
                <w:rFonts w:ascii="Times New Roman" w:hAnsi="Times New Roman" w:cs="Times New Roman"/>
                <w:sz w:val="20"/>
                <w:szCs w:val="20"/>
              </w:rPr>
              <w:t xml:space="preserve"> z </w:t>
            </w:r>
            <w:r w:rsidRPr="00430A6C">
              <w:rPr>
                <w:rFonts w:ascii="Times New Roman" w:hAnsi="Times New Roman" w:cs="Times New Roman"/>
                <w:b/>
                <w:bCs/>
                <w:sz w:val="20"/>
                <w:szCs w:val="20"/>
              </w:rPr>
              <w:fldChar w:fldCharType="begin"/>
            </w:r>
            <w:r w:rsidRPr="00430A6C">
              <w:rPr>
                <w:rFonts w:ascii="Times New Roman" w:hAnsi="Times New Roman" w:cs="Times New Roman"/>
                <w:b/>
                <w:bCs/>
                <w:sz w:val="20"/>
                <w:szCs w:val="20"/>
              </w:rPr>
              <w:instrText>NUMPAGES</w:instrText>
            </w:r>
            <w:r w:rsidRPr="00430A6C">
              <w:rPr>
                <w:rFonts w:ascii="Times New Roman" w:hAnsi="Times New Roman" w:cs="Times New Roman"/>
                <w:b/>
                <w:bCs/>
                <w:sz w:val="20"/>
                <w:szCs w:val="20"/>
              </w:rPr>
              <w:fldChar w:fldCharType="separate"/>
            </w:r>
            <w:r w:rsidR="00193C2A">
              <w:rPr>
                <w:rFonts w:ascii="Times New Roman" w:hAnsi="Times New Roman" w:cs="Times New Roman"/>
                <w:b/>
                <w:bCs/>
                <w:noProof/>
                <w:sz w:val="20"/>
                <w:szCs w:val="20"/>
              </w:rPr>
              <w:t>21</w:t>
            </w:r>
            <w:r w:rsidRPr="00430A6C">
              <w:rPr>
                <w:rFonts w:ascii="Times New Roman" w:hAnsi="Times New Roman" w:cs="Times New Roman"/>
                <w:b/>
                <w:bCs/>
                <w:sz w:val="20"/>
                <w:szCs w:val="20"/>
              </w:rPr>
              <w:fldChar w:fldCharType="end"/>
            </w:r>
          </w:p>
        </w:sdtContent>
      </w:sdt>
    </w:sdtContent>
  </w:sdt>
  <w:p w14:paraId="6ABE8896" w14:textId="77777777" w:rsidR="00430A6C" w:rsidRDefault="00430A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1988B" w14:textId="77777777" w:rsidR="005F2C99" w:rsidRDefault="005F2C99" w:rsidP="004715A1">
      <w:pPr>
        <w:spacing w:after="0" w:line="240" w:lineRule="auto"/>
      </w:pPr>
      <w:r>
        <w:separator/>
      </w:r>
    </w:p>
  </w:footnote>
  <w:footnote w:type="continuationSeparator" w:id="0">
    <w:p w14:paraId="6554F746" w14:textId="77777777" w:rsidR="005F2C99" w:rsidRDefault="005F2C99" w:rsidP="00471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A8935" w14:textId="60A8914E" w:rsidR="00916292" w:rsidRDefault="00916292" w:rsidP="00916292">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DF156" w14:textId="1D1502C2" w:rsidR="00060360" w:rsidRDefault="00060360" w:rsidP="00060360">
    <w:pPr>
      <w:pStyle w:val="Nagwek"/>
      <w:jc w:val="center"/>
    </w:pPr>
    <w:r>
      <w:rPr>
        <w:noProof/>
        <w:lang w:eastAsia="pl-PL"/>
      </w:rPr>
      <w:drawing>
        <wp:inline distT="0" distB="0" distL="0" distR="0" wp14:anchorId="4A178EF0" wp14:editId="04D36B74">
          <wp:extent cx="5760085" cy="751840"/>
          <wp:effectExtent l="0" t="0" r="0" b="0"/>
          <wp:docPr id="2" name="Obraz 2" descr="W:\zespolowe\fe\fe.x\logotypy\Pasek logotypów PS WPR 2023-2027 poziom kolor.png"/>
          <wp:cNvGraphicFramePr/>
          <a:graphic xmlns:a="http://schemas.openxmlformats.org/drawingml/2006/main">
            <a:graphicData uri="http://schemas.openxmlformats.org/drawingml/2006/picture">
              <pic:pic xmlns:pic="http://schemas.openxmlformats.org/drawingml/2006/picture">
                <pic:nvPicPr>
                  <pic:cNvPr id="2" name="Obraz 2" descr="W:\zespolowe\fe\fe.x\logotypy\Pasek logotypów PS WPR 2023-2027 poziom kolor.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751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96047"/>
    <w:multiLevelType w:val="hybridMultilevel"/>
    <w:tmpl w:val="851E2F26"/>
    <w:lvl w:ilvl="0" w:tplc="3B58308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E3658E3"/>
    <w:multiLevelType w:val="hybridMultilevel"/>
    <w:tmpl w:val="BFA010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3F03BD"/>
    <w:multiLevelType w:val="hybridMultilevel"/>
    <w:tmpl w:val="A2B48640"/>
    <w:lvl w:ilvl="0" w:tplc="E8A809DC">
      <w:start w:val="1"/>
      <w:numFmt w:val="decimal"/>
      <w:lvlText w:val="%1."/>
      <w:lvlJc w:val="left"/>
      <w:pPr>
        <w:ind w:left="407" w:hanging="360"/>
      </w:pPr>
      <w:rPr>
        <w:b w:val="0"/>
        <w:sz w:val="24"/>
        <w:szCs w:val="24"/>
      </w:rPr>
    </w:lvl>
    <w:lvl w:ilvl="1" w:tplc="04150019">
      <w:start w:val="1"/>
      <w:numFmt w:val="lowerLetter"/>
      <w:lvlText w:val="%2."/>
      <w:lvlJc w:val="left"/>
      <w:pPr>
        <w:ind w:left="1127" w:hanging="360"/>
      </w:pPr>
    </w:lvl>
    <w:lvl w:ilvl="2" w:tplc="0415001B">
      <w:start w:val="1"/>
      <w:numFmt w:val="lowerRoman"/>
      <w:lvlText w:val="%3."/>
      <w:lvlJc w:val="right"/>
      <w:pPr>
        <w:ind w:left="1847" w:hanging="180"/>
      </w:pPr>
    </w:lvl>
    <w:lvl w:ilvl="3" w:tplc="0415000F">
      <w:start w:val="1"/>
      <w:numFmt w:val="decimal"/>
      <w:lvlText w:val="%4."/>
      <w:lvlJc w:val="left"/>
      <w:pPr>
        <w:ind w:left="2567" w:hanging="360"/>
      </w:pPr>
    </w:lvl>
    <w:lvl w:ilvl="4" w:tplc="04150019">
      <w:start w:val="1"/>
      <w:numFmt w:val="lowerLetter"/>
      <w:lvlText w:val="%5."/>
      <w:lvlJc w:val="left"/>
      <w:pPr>
        <w:ind w:left="3287" w:hanging="360"/>
      </w:pPr>
    </w:lvl>
    <w:lvl w:ilvl="5" w:tplc="0415001B">
      <w:start w:val="1"/>
      <w:numFmt w:val="lowerRoman"/>
      <w:lvlText w:val="%6."/>
      <w:lvlJc w:val="right"/>
      <w:pPr>
        <w:ind w:left="4007" w:hanging="180"/>
      </w:pPr>
    </w:lvl>
    <w:lvl w:ilvl="6" w:tplc="0415000F">
      <w:start w:val="1"/>
      <w:numFmt w:val="decimal"/>
      <w:lvlText w:val="%7."/>
      <w:lvlJc w:val="left"/>
      <w:pPr>
        <w:ind w:left="4727" w:hanging="360"/>
      </w:pPr>
    </w:lvl>
    <w:lvl w:ilvl="7" w:tplc="04150019">
      <w:start w:val="1"/>
      <w:numFmt w:val="lowerLetter"/>
      <w:lvlText w:val="%8."/>
      <w:lvlJc w:val="left"/>
      <w:pPr>
        <w:ind w:left="5447" w:hanging="360"/>
      </w:pPr>
    </w:lvl>
    <w:lvl w:ilvl="8" w:tplc="0415001B">
      <w:start w:val="1"/>
      <w:numFmt w:val="lowerRoman"/>
      <w:lvlText w:val="%9."/>
      <w:lvlJc w:val="right"/>
      <w:pPr>
        <w:ind w:left="6167" w:hanging="180"/>
      </w:pPr>
    </w:lvl>
  </w:abstractNum>
  <w:abstractNum w:abstractNumId="3" w15:restartNumberingAfterBreak="0">
    <w:nsid w:val="1C4E1C7A"/>
    <w:multiLevelType w:val="hybridMultilevel"/>
    <w:tmpl w:val="511CF9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D0154E8"/>
    <w:multiLevelType w:val="hybridMultilevel"/>
    <w:tmpl w:val="3BE2DF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BE0C0D"/>
    <w:multiLevelType w:val="hybridMultilevel"/>
    <w:tmpl w:val="018EFB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FB3A93"/>
    <w:multiLevelType w:val="hybridMultilevel"/>
    <w:tmpl w:val="085063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EAB0D8D"/>
    <w:multiLevelType w:val="hybridMultilevel"/>
    <w:tmpl w:val="F96E80F8"/>
    <w:lvl w:ilvl="0" w:tplc="DCECEB6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A07F74"/>
    <w:multiLevelType w:val="hybridMultilevel"/>
    <w:tmpl w:val="AD82F8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09E1FDB"/>
    <w:multiLevelType w:val="hybridMultilevel"/>
    <w:tmpl w:val="BEA07A0A"/>
    <w:lvl w:ilvl="0" w:tplc="0415000F">
      <w:start w:val="1"/>
      <w:numFmt w:val="decimal"/>
      <w:lvlText w:val="%1."/>
      <w:lvlJc w:val="left"/>
      <w:pPr>
        <w:ind w:left="360"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15:restartNumberingAfterBreak="0">
    <w:nsid w:val="43123A94"/>
    <w:multiLevelType w:val="hybridMultilevel"/>
    <w:tmpl w:val="1AE65074"/>
    <w:lvl w:ilvl="0" w:tplc="D5A46FB4">
      <w:start w:val="1"/>
      <w:numFmt w:val="lowerLetter"/>
      <w:lvlText w:val="%1)"/>
      <w:lvlJc w:val="left"/>
      <w:pPr>
        <w:ind w:left="751" w:hanging="360"/>
      </w:pPr>
      <w:rPr>
        <w:color w:val="auto"/>
      </w:rPr>
    </w:lvl>
    <w:lvl w:ilvl="1" w:tplc="04150019" w:tentative="1">
      <w:start w:val="1"/>
      <w:numFmt w:val="lowerLetter"/>
      <w:lvlText w:val="%2."/>
      <w:lvlJc w:val="left"/>
      <w:pPr>
        <w:ind w:left="1471" w:hanging="360"/>
      </w:pPr>
    </w:lvl>
    <w:lvl w:ilvl="2" w:tplc="0415001B" w:tentative="1">
      <w:start w:val="1"/>
      <w:numFmt w:val="lowerRoman"/>
      <w:lvlText w:val="%3."/>
      <w:lvlJc w:val="right"/>
      <w:pPr>
        <w:ind w:left="2191" w:hanging="180"/>
      </w:pPr>
    </w:lvl>
    <w:lvl w:ilvl="3" w:tplc="0415000F" w:tentative="1">
      <w:start w:val="1"/>
      <w:numFmt w:val="decimal"/>
      <w:lvlText w:val="%4."/>
      <w:lvlJc w:val="left"/>
      <w:pPr>
        <w:ind w:left="2911" w:hanging="360"/>
      </w:pPr>
    </w:lvl>
    <w:lvl w:ilvl="4" w:tplc="04150019" w:tentative="1">
      <w:start w:val="1"/>
      <w:numFmt w:val="lowerLetter"/>
      <w:lvlText w:val="%5."/>
      <w:lvlJc w:val="left"/>
      <w:pPr>
        <w:ind w:left="3631" w:hanging="360"/>
      </w:pPr>
    </w:lvl>
    <w:lvl w:ilvl="5" w:tplc="0415001B" w:tentative="1">
      <w:start w:val="1"/>
      <w:numFmt w:val="lowerRoman"/>
      <w:lvlText w:val="%6."/>
      <w:lvlJc w:val="right"/>
      <w:pPr>
        <w:ind w:left="4351" w:hanging="180"/>
      </w:pPr>
    </w:lvl>
    <w:lvl w:ilvl="6" w:tplc="0415000F" w:tentative="1">
      <w:start w:val="1"/>
      <w:numFmt w:val="decimal"/>
      <w:lvlText w:val="%7."/>
      <w:lvlJc w:val="left"/>
      <w:pPr>
        <w:ind w:left="5071" w:hanging="360"/>
      </w:pPr>
    </w:lvl>
    <w:lvl w:ilvl="7" w:tplc="04150019" w:tentative="1">
      <w:start w:val="1"/>
      <w:numFmt w:val="lowerLetter"/>
      <w:lvlText w:val="%8."/>
      <w:lvlJc w:val="left"/>
      <w:pPr>
        <w:ind w:left="5791" w:hanging="360"/>
      </w:pPr>
    </w:lvl>
    <w:lvl w:ilvl="8" w:tplc="0415001B" w:tentative="1">
      <w:start w:val="1"/>
      <w:numFmt w:val="lowerRoman"/>
      <w:lvlText w:val="%9."/>
      <w:lvlJc w:val="right"/>
      <w:pPr>
        <w:ind w:left="6511" w:hanging="180"/>
      </w:pPr>
    </w:lvl>
  </w:abstractNum>
  <w:abstractNum w:abstractNumId="11" w15:restartNumberingAfterBreak="0">
    <w:nsid w:val="47E97963"/>
    <w:multiLevelType w:val="hybridMultilevel"/>
    <w:tmpl w:val="C55290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AD35428"/>
    <w:multiLevelType w:val="hybridMultilevel"/>
    <w:tmpl w:val="F828DE10"/>
    <w:lvl w:ilvl="0" w:tplc="9A983962">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CC0AC6"/>
    <w:multiLevelType w:val="hybridMultilevel"/>
    <w:tmpl w:val="18BC4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BEE3253"/>
    <w:multiLevelType w:val="hybridMultilevel"/>
    <w:tmpl w:val="A426B6C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D822725"/>
    <w:multiLevelType w:val="hybridMultilevel"/>
    <w:tmpl w:val="6C7E98F8"/>
    <w:lvl w:ilvl="0" w:tplc="D5A46FB4">
      <w:start w:val="1"/>
      <w:numFmt w:val="lowerLetter"/>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BA928F7"/>
    <w:multiLevelType w:val="hybridMultilevel"/>
    <w:tmpl w:val="2DF0B7C0"/>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CB41E17"/>
    <w:multiLevelType w:val="hybridMultilevel"/>
    <w:tmpl w:val="1390F8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1102B4"/>
    <w:multiLevelType w:val="hybridMultilevel"/>
    <w:tmpl w:val="36E8E67E"/>
    <w:lvl w:ilvl="0" w:tplc="04150017">
      <w:start w:val="1"/>
      <w:numFmt w:val="lowerLetter"/>
      <w:lvlText w:val="%1)"/>
      <w:lvlJc w:val="left"/>
      <w:pPr>
        <w:ind w:left="398" w:hanging="360"/>
      </w:pPr>
    </w:lvl>
    <w:lvl w:ilvl="1" w:tplc="04150019" w:tentative="1">
      <w:start w:val="1"/>
      <w:numFmt w:val="lowerLetter"/>
      <w:lvlText w:val="%2."/>
      <w:lvlJc w:val="left"/>
      <w:pPr>
        <w:ind w:left="1118" w:hanging="360"/>
      </w:pPr>
    </w:lvl>
    <w:lvl w:ilvl="2" w:tplc="0415001B" w:tentative="1">
      <w:start w:val="1"/>
      <w:numFmt w:val="lowerRoman"/>
      <w:lvlText w:val="%3."/>
      <w:lvlJc w:val="right"/>
      <w:pPr>
        <w:ind w:left="1838" w:hanging="180"/>
      </w:pPr>
    </w:lvl>
    <w:lvl w:ilvl="3" w:tplc="0415000F" w:tentative="1">
      <w:start w:val="1"/>
      <w:numFmt w:val="decimal"/>
      <w:lvlText w:val="%4."/>
      <w:lvlJc w:val="left"/>
      <w:pPr>
        <w:ind w:left="2558" w:hanging="360"/>
      </w:pPr>
    </w:lvl>
    <w:lvl w:ilvl="4" w:tplc="04150019" w:tentative="1">
      <w:start w:val="1"/>
      <w:numFmt w:val="lowerLetter"/>
      <w:lvlText w:val="%5."/>
      <w:lvlJc w:val="left"/>
      <w:pPr>
        <w:ind w:left="3278" w:hanging="360"/>
      </w:pPr>
    </w:lvl>
    <w:lvl w:ilvl="5" w:tplc="0415001B" w:tentative="1">
      <w:start w:val="1"/>
      <w:numFmt w:val="lowerRoman"/>
      <w:lvlText w:val="%6."/>
      <w:lvlJc w:val="right"/>
      <w:pPr>
        <w:ind w:left="3998" w:hanging="180"/>
      </w:pPr>
    </w:lvl>
    <w:lvl w:ilvl="6" w:tplc="0415000F" w:tentative="1">
      <w:start w:val="1"/>
      <w:numFmt w:val="decimal"/>
      <w:lvlText w:val="%7."/>
      <w:lvlJc w:val="left"/>
      <w:pPr>
        <w:ind w:left="4718" w:hanging="360"/>
      </w:pPr>
    </w:lvl>
    <w:lvl w:ilvl="7" w:tplc="04150019" w:tentative="1">
      <w:start w:val="1"/>
      <w:numFmt w:val="lowerLetter"/>
      <w:lvlText w:val="%8."/>
      <w:lvlJc w:val="left"/>
      <w:pPr>
        <w:ind w:left="5438" w:hanging="360"/>
      </w:pPr>
    </w:lvl>
    <w:lvl w:ilvl="8" w:tplc="0415001B" w:tentative="1">
      <w:start w:val="1"/>
      <w:numFmt w:val="lowerRoman"/>
      <w:lvlText w:val="%9."/>
      <w:lvlJc w:val="right"/>
      <w:pPr>
        <w:ind w:left="6158" w:hanging="180"/>
      </w:pPr>
    </w:lvl>
  </w:abstractNum>
  <w:abstractNum w:abstractNumId="19" w15:restartNumberingAfterBreak="0">
    <w:nsid w:val="69691CD1"/>
    <w:multiLevelType w:val="hybridMultilevel"/>
    <w:tmpl w:val="0F3003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45F25E9"/>
    <w:multiLevelType w:val="hybridMultilevel"/>
    <w:tmpl w:val="4872B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6C94C20"/>
    <w:multiLevelType w:val="hybridMultilevel"/>
    <w:tmpl w:val="72EC439A"/>
    <w:lvl w:ilvl="0" w:tplc="4B1A82C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77605E14"/>
    <w:multiLevelType w:val="hybridMultilevel"/>
    <w:tmpl w:val="EECA69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79934AE2"/>
    <w:multiLevelType w:val="hybridMultilevel"/>
    <w:tmpl w:val="6D0A7E2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7A8936EF"/>
    <w:multiLevelType w:val="hybridMultilevel"/>
    <w:tmpl w:val="2402C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A72AD4"/>
    <w:multiLevelType w:val="hybridMultilevel"/>
    <w:tmpl w:val="D54A2B6A"/>
    <w:lvl w:ilvl="0" w:tplc="D818C592">
      <w:start w:val="1"/>
      <w:numFmt w:val="decimal"/>
      <w:lvlText w:val="%1."/>
      <w:lvlJc w:val="left"/>
      <w:pPr>
        <w:ind w:left="360" w:hanging="360"/>
      </w:pPr>
      <w:rPr>
        <w:rFonts w:hint="default"/>
        <w:i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112238311">
    <w:abstractNumId w:val="20"/>
  </w:num>
  <w:num w:numId="2" w16cid:durableId="557326172">
    <w:abstractNumId w:val="0"/>
  </w:num>
  <w:num w:numId="3" w16cid:durableId="1282420470">
    <w:abstractNumId w:val="13"/>
  </w:num>
  <w:num w:numId="4" w16cid:durableId="352925028">
    <w:abstractNumId w:val="23"/>
  </w:num>
  <w:num w:numId="5" w16cid:durableId="249122077">
    <w:abstractNumId w:val="9"/>
  </w:num>
  <w:num w:numId="6" w16cid:durableId="1998069791">
    <w:abstractNumId w:val="10"/>
  </w:num>
  <w:num w:numId="7" w16cid:durableId="1691494271">
    <w:abstractNumId w:val="1"/>
  </w:num>
  <w:num w:numId="8" w16cid:durableId="917439348">
    <w:abstractNumId w:val="12"/>
  </w:num>
  <w:num w:numId="9" w16cid:durableId="955598085">
    <w:abstractNumId w:val="15"/>
  </w:num>
  <w:num w:numId="10" w16cid:durableId="553466834">
    <w:abstractNumId w:val="25"/>
  </w:num>
  <w:num w:numId="11" w16cid:durableId="547255183">
    <w:abstractNumId w:val="11"/>
  </w:num>
  <w:num w:numId="12" w16cid:durableId="1438059633">
    <w:abstractNumId w:val="6"/>
  </w:num>
  <w:num w:numId="13" w16cid:durableId="964967993">
    <w:abstractNumId w:val="18"/>
  </w:num>
  <w:num w:numId="14" w16cid:durableId="1516194194">
    <w:abstractNumId w:val="16"/>
  </w:num>
  <w:num w:numId="15" w16cid:durableId="57484014">
    <w:abstractNumId w:val="2"/>
  </w:num>
  <w:num w:numId="16" w16cid:durableId="499202520">
    <w:abstractNumId w:val="24"/>
  </w:num>
  <w:num w:numId="17" w16cid:durableId="905333339">
    <w:abstractNumId w:val="8"/>
  </w:num>
  <w:num w:numId="18" w16cid:durableId="925505104">
    <w:abstractNumId w:val="3"/>
  </w:num>
  <w:num w:numId="19" w16cid:durableId="1813406870">
    <w:abstractNumId w:val="14"/>
  </w:num>
  <w:num w:numId="20" w16cid:durableId="1128816115">
    <w:abstractNumId w:val="5"/>
  </w:num>
  <w:num w:numId="21" w16cid:durableId="1032925156">
    <w:abstractNumId w:val="4"/>
  </w:num>
  <w:num w:numId="22" w16cid:durableId="1487087638">
    <w:abstractNumId w:val="17"/>
  </w:num>
  <w:num w:numId="23" w16cid:durableId="1204101362">
    <w:abstractNumId w:val="22"/>
  </w:num>
  <w:num w:numId="24" w16cid:durableId="1660308851">
    <w:abstractNumId w:val="7"/>
  </w:num>
  <w:num w:numId="25" w16cid:durableId="184708884">
    <w:abstractNumId w:val="19"/>
  </w:num>
  <w:num w:numId="26" w16cid:durableId="996541288">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ylwia Krauzowicz">
    <w15:presenceInfo w15:providerId="Windows Live" w15:userId="c1236c4dd11f75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7C7"/>
    <w:rsid w:val="00027786"/>
    <w:rsid w:val="00030ACA"/>
    <w:rsid w:val="00060360"/>
    <w:rsid w:val="000A0571"/>
    <w:rsid w:val="000A580D"/>
    <w:rsid w:val="001027BA"/>
    <w:rsid w:val="00193C2A"/>
    <w:rsid w:val="001D4B77"/>
    <w:rsid w:val="001E0AB6"/>
    <w:rsid w:val="00217B88"/>
    <w:rsid w:val="00224D14"/>
    <w:rsid w:val="002510FC"/>
    <w:rsid w:val="00263FC6"/>
    <w:rsid w:val="002677FC"/>
    <w:rsid w:val="002868D6"/>
    <w:rsid w:val="002C2B9A"/>
    <w:rsid w:val="002D3C0A"/>
    <w:rsid w:val="002E5151"/>
    <w:rsid w:val="002F6079"/>
    <w:rsid w:val="003C4747"/>
    <w:rsid w:val="00430A6C"/>
    <w:rsid w:val="004427C7"/>
    <w:rsid w:val="00444AB9"/>
    <w:rsid w:val="004705AE"/>
    <w:rsid w:val="004715A1"/>
    <w:rsid w:val="004B2D75"/>
    <w:rsid w:val="005502F0"/>
    <w:rsid w:val="0055697B"/>
    <w:rsid w:val="00573DCD"/>
    <w:rsid w:val="005B1B45"/>
    <w:rsid w:val="005B7005"/>
    <w:rsid w:val="005D1F16"/>
    <w:rsid w:val="005F2C99"/>
    <w:rsid w:val="006046F7"/>
    <w:rsid w:val="006C034D"/>
    <w:rsid w:val="006E6D62"/>
    <w:rsid w:val="006F4E6D"/>
    <w:rsid w:val="00724DA0"/>
    <w:rsid w:val="00736ABD"/>
    <w:rsid w:val="007502A6"/>
    <w:rsid w:val="00775681"/>
    <w:rsid w:val="007976B2"/>
    <w:rsid w:val="007A19B6"/>
    <w:rsid w:val="007E3852"/>
    <w:rsid w:val="00916292"/>
    <w:rsid w:val="00963C3C"/>
    <w:rsid w:val="009737FE"/>
    <w:rsid w:val="0098450C"/>
    <w:rsid w:val="00986C44"/>
    <w:rsid w:val="00992E64"/>
    <w:rsid w:val="009B5A5A"/>
    <w:rsid w:val="009C2FBD"/>
    <w:rsid w:val="009E7DAA"/>
    <w:rsid w:val="00A01F7D"/>
    <w:rsid w:val="00A76B3C"/>
    <w:rsid w:val="00A84D1F"/>
    <w:rsid w:val="00B0534E"/>
    <w:rsid w:val="00B053D5"/>
    <w:rsid w:val="00B11FF9"/>
    <w:rsid w:val="00B76DB3"/>
    <w:rsid w:val="00BB6308"/>
    <w:rsid w:val="00BD5947"/>
    <w:rsid w:val="00C5141F"/>
    <w:rsid w:val="00CE0E02"/>
    <w:rsid w:val="00D5579D"/>
    <w:rsid w:val="00DB1926"/>
    <w:rsid w:val="00E021D5"/>
    <w:rsid w:val="00E36803"/>
    <w:rsid w:val="00E40205"/>
    <w:rsid w:val="00E87FE3"/>
    <w:rsid w:val="00F20732"/>
    <w:rsid w:val="00F76C08"/>
    <w:rsid w:val="00FA3208"/>
    <w:rsid w:val="00FE0D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375DC"/>
  <w15:chartTrackingRefBased/>
  <w15:docId w15:val="{FE459386-883E-4B97-A68F-ADDC0C6A6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36ABD"/>
    <w:rPr>
      <w:color w:val="0000FF"/>
      <w:u w:val="single"/>
    </w:rPr>
  </w:style>
  <w:style w:type="paragraph" w:styleId="Akapitzlist">
    <w:name w:val="List Paragraph"/>
    <w:aliases w:val="Numerowanie,List Paragraph"/>
    <w:basedOn w:val="Normalny"/>
    <w:link w:val="AkapitzlistZnak"/>
    <w:uiPriority w:val="34"/>
    <w:qFormat/>
    <w:rsid w:val="00736ABD"/>
    <w:pPr>
      <w:spacing w:after="200" w:line="276" w:lineRule="auto"/>
      <w:ind w:left="720"/>
      <w:contextualSpacing/>
    </w:pPr>
    <w:rPr>
      <w:rFonts w:ascii="Calibri" w:eastAsia="Times New Roman" w:hAnsi="Calibri" w:cs="Times New Roman"/>
      <w:lang w:eastAsia="pl-PL"/>
    </w:rPr>
  </w:style>
  <w:style w:type="character" w:customStyle="1" w:styleId="AkapitzlistZnak">
    <w:name w:val="Akapit z listą Znak"/>
    <w:aliases w:val="Numerowanie Znak,List Paragraph Znak"/>
    <w:link w:val="Akapitzlist"/>
    <w:uiPriority w:val="34"/>
    <w:locked/>
    <w:rsid w:val="00736ABD"/>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E515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5151"/>
    <w:rPr>
      <w:rFonts w:ascii="Segoe UI" w:hAnsi="Segoe UI" w:cs="Segoe UI"/>
      <w:sz w:val="18"/>
      <w:szCs w:val="18"/>
    </w:rPr>
  </w:style>
  <w:style w:type="character" w:styleId="Odwoaniedokomentarza">
    <w:name w:val="annotation reference"/>
    <w:basedOn w:val="Domylnaczcionkaakapitu"/>
    <w:uiPriority w:val="99"/>
    <w:semiHidden/>
    <w:unhideWhenUsed/>
    <w:rsid w:val="00A76B3C"/>
    <w:rPr>
      <w:sz w:val="16"/>
      <w:szCs w:val="16"/>
    </w:rPr>
  </w:style>
  <w:style w:type="paragraph" w:styleId="Tekstkomentarza">
    <w:name w:val="annotation text"/>
    <w:basedOn w:val="Normalny"/>
    <w:link w:val="TekstkomentarzaZnak"/>
    <w:uiPriority w:val="99"/>
    <w:semiHidden/>
    <w:unhideWhenUsed/>
    <w:rsid w:val="00A76B3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76B3C"/>
    <w:rPr>
      <w:sz w:val="20"/>
      <w:szCs w:val="20"/>
    </w:rPr>
  </w:style>
  <w:style w:type="paragraph" w:styleId="Tematkomentarza">
    <w:name w:val="annotation subject"/>
    <w:basedOn w:val="Tekstkomentarza"/>
    <w:next w:val="Tekstkomentarza"/>
    <w:link w:val="TematkomentarzaZnak"/>
    <w:uiPriority w:val="99"/>
    <w:semiHidden/>
    <w:unhideWhenUsed/>
    <w:rsid w:val="00A76B3C"/>
    <w:rPr>
      <w:b/>
      <w:bCs/>
    </w:rPr>
  </w:style>
  <w:style w:type="character" w:customStyle="1" w:styleId="TematkomentarzaZnak">
    <w:name w:val="Temat komentarza Znak"/>
    <w:basedOn w:val="TekstkomentarzaZnak"/>
    <w:link w:val="Tematkomentarza"/>
    <w:uiPriority w:val="99"/>
    <w:semiHidden/>
    <w:rsid w:val="00A76B3C"/>
    <w:rPr>
      <w:b/>
      <w:bCs/>
      <w:sz w:val="20"/>
      <w:szCs w:val="20"/>
    </w:rPr>
  </w:style>
  <w:style w:type="paragraph" w:styleId="Nagwek">
    <w:name w:val="header"/>
    <w:basedOn w:val="Normalny"/>
    <w:link w:val="NagwekZnak"/>
    <w:uiPriority w:val="99"/>
    <w:unhideWhenUsed/>
    <w:rsid w:val="004715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15A1"/>
  </w:style>
  <w:style w:type="paragraph" w:styleId="Stopka">
    <w:name w:val="footer"/>
    <w:basedOn w:val="Normalny"/>
    <w:link w:val="StopkaZnak"/>
    <w:uiPriority w:val="99"/>
    <w:unhideWhenUsed/>
    <w:rsid w:val="004715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15A1"/>
  </w:style>
  <w:style w:type="paragraph" w:styleId="Poprawka">
    <w:name w:val="Revision"/>
    <w:hidden/>
    <w:uiPriority w:val="99"/>
    <w:semiHidden/>
    <w:rsid w:val="001027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gov.pl/web/mswia/lista-osob-i-podmiotow-objetych-sankcjam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21</Pages>
  <Words>3942</Words>
  <Characters>23654</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Kiełbasa-Siembab, Krystyna</dc:creator>
  <cp:keywords/>
  <dc:description/>
  <cp:lastModifiedBy>Sylwia Krauzowicz</cp:lastModifiedBy>
  <cp:revision>36</cp:revision>
  <cp:lastPrinted>2024-10-08T07:15:00Z</cp:lastPrinted>
  <dcterms:created xsi:type="dcterms:W3CDTF">2024-10-08T11:39:00Z</dcterms:created>
  <dcterms:modified xsi:type="dcterms:W3CDTF">2026-01-15T12:31:00Z</dcterms:modified>
</cp:coreProperties>
</file>